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4F9" w:rsidRDefault="00CF17D5" w:rsidP="00CF17D5">
      <w:pPr>
        <w:pStyle w:val="Heading1"/>
        <w:spacing w:before="0"/>
        <w:ind w:left="0" w:firstLine="0"/>
        <w:jc w:val="both"/>
      </w:pPr>
      <w:bookmarkStart w:id="0" w:name="ChapterTitle"/>
      <w:r>
        <w:t>Advancing Australia’s ‘</w:t>
      </w:r>
      <w:r w:rsidR="00D03C5C">
        <w:t>h</w:t>
      </w:r>
      <w:r>
        <w:t xml:space="preserve">uman </w:t>
      </w:r>
      <w:r w:rsidR="00D03C5C">
        <w:t>c</w:t>
      </w:r>
      <w:r>
        <w:t xml:space="preserve">apital </w:t>
      </w:r>
      <w:r w:rsidR="00D03C5C">
        <w:t>a</w:t>
      </w:r>
      <w:r>
        <w:t>genda’</w:t>
      </w:r>
      <w:bookmarkEnd w:id="0"/>
      <w:r w:rsidR="004504F9" w:rsidRPr="00B64BBD">
        <w:rPr>
          <w:rStyle w:val="FootnoteReference"/>
          <w:sz w:val="52"/>
          <w:szCs w:val="52"/>
        </w:rPr>
        <w:footnoteReference w:customMarkFollows="1" w:id="1"/>
        <w:sym w:font="Symbol" w:char="F02A"/>
      </w:r>
    </w:p>
    <w:p w:rsidR="0008647E" w:rsidRDefault="00456D3C" w:rsidP="00456D3C">
      <w:pPr>
        <w:pStyle w:val="Heading3"/>
      </w:pPr>
      <w:bookmarkStart w:id="1" w:name="begin"/>
      <w:bookmarkEnd w:id="1"/>
      <w:r>
        <w:t>Introduction</w:t>
      </w:r>
    </w:p>
    <w:p w:rsidR="0008647E" w:rsidRPr="00136050" w:rsidRDefault="0008647E" w:rsidP="00136050">
      <w:pPr>
        <w:pStyle w:val="BodyText"/>
      </w:pPr>
      <w:r>
        <w:t xml:space="preserve">It is a privilege to have been invited to give the </w:t>
      </w:r>
      <w:r w:rsidR="00455568">
        <w:t xml:space="preserve">fourth </w:t>
      </w:r>
      <w:r w:rsidRPr="00136050">
        <w:t xml:space="preserve">Lecture in this </w:t>
      </w:r>
      <w:r w:rsidR="00455568">
        <w:t xml:space="preserve">annual </w:t>
      </w:r>
      <w:r w:rsidRPr="00136050">
        <w:t>series in honour of Ian Little.</w:t>
      </w:r>
    </w:p>
    <w:p w:rsidR="0008647E" w:rsidRDefault="0008647E" w:rsidP="00136050">
      <w:pPr>
        <w:pStyle w:val="BodyText"/>
      </w:pPr>
      <w:r w:rsidRPr="00136050">
        <w:t xml:space="preserve">Ian was a passionate advocate for good public policy and for reform — within his own state and nationally. </w:t>
      </w:r>
      <w:r w:rsidR="00455568">
        <w:t>This was grounded in</w:t>
      </w:r>
      <w:r w:rsidRPr="00136050">
        <w:t xml:space="preserve"> an equally strong </w:t>
      </w:r>
      <w:r w:rsidR="00455568">
        <w:t>attachment to</w:t>
      </w:r>
      <w:r w:rsidRPr="00136050">
        <w:t xml:space="preserve"> good analysis and evidence </w:t>
      </w:r>
      <w:r w:rsidR="00455568">
        <w:t>in</w:t>
      </w:r>
      <w:r w:rsidRPr="00136050">
        <w:t xml:space="preserve"> support </w:t>
      </w:r>
      <w:r w:rsidR="00455568">
        <w:t xml:space="preserve">of </w:t>
      </w:r>
      <w:r w:rsidRPr="00136050">
        <w:t>policy decisions</w:t>
      </w:r>
      <w:r w:rsidR="00136050" w:rsidRPr="00136050">
        <w:t xml:space="preserve">. As Secretary of </w:t>
      </w:r>
      <w:r w:rsidR="00456D3C">
        <w:t xml:space="preserve">the </w:t>
      </w:r>
      <w:r w:rsidR="00136050" w:rsidRPr="00136050">
        <w:t>Vic</w:t>
      </w:r>
      <w:r w:rsidR="00456D3C">
        <w:t>torian</w:t>
      </w:r>
      <w:r w:rsidR="00136050" w:rsidRPr="00136050">
        <w:t xml:space="preserve"> Treasury, he championed the use of quantitative analysis, including the development of a</w:t>
      </w:r>
      <w:r w:rsidR="00456D3C">
        <w:t>n</w:t>
      </w:r>
      <w:r w:rsidR="00136050" w:rsidRPr="00136050">
        <w:t xml:space="preserve"> </w:t>
      </w:r>
      <w:r w:rsidR="00456D3C">
        <w:t>i</w:t>
      </w:r>
      <w:r w:rsidR="003D618D">
        <w:t>nput</w:t>
      </w:r>
      <w:r w:rsidR="007553B8">
        <w:t>/</w:t>
      </w:r>
      <w:r w:rsidR="00456D3C">
        <w:t>o</w:t>
      </w:r>
      <w:r w:rsidR="003D618D">
        <w:t>utput</w:t>
      </w:r>
      <w:r w:rsidR="00136050" w:rsidRPr="00136050">
        <w:t xml:space="preserve"> </w:t>
      </w:r>
      <w:r w:rsidR="003D618D">
        <w:t>based</w:t>
      </w:r>
      <w:r w:rsidR="00136050" w:rsidRPr="00136050">
        <w:t xml:space="preserve"> model of the Victorian economy</w:t>
      </w:r>
      <w:r w:rsidR="00C25CF3">
        <w:t>,</w:t>
      </w:r>
      <w:r w:rsidR="00136050" w:rsidRPr="00136050">
        <w:t xml:space="preserve"> to gain a better understanding of the effects of policy changes on different industries and on </w:t>
      </w:r>
      <w:r w:rsidR="00456D3C">
        <w:t>the</w:t>
      </w:r>
      <w:r w:rsidR="00136050" w:rsidRPr="00136050">
        <w:t xml:space="preserve"> </w:t>
      </w:r>
      <w:r w:rsidR="00456D3C">
        <w:t>S</w:t>
      </w:r>
      <w:r w:rsidR="00136050" w:rsidRPr="00136050">
        <w:t>tate’s overall economic performance</w:t>
      </w:r>
      <w:r w:rsidR="00136050">
        <w:t>.</w:t>
      </w:r>
    </w:p>
    <w:p w:rsidR="006B4703" w:rsidRDefault="00136050" w:rsidP="00456D3C">
      <w:pPr>
        <w:pStyle w:val="BodyText"/>
      </w:pPr>
      <w:r>
        <w:t xml:space="preserve">It was under his and John Brumby’s stewardship </w:t>
      </w:r>
      <w:r w:rsidR="00456D3C">
        <w:t>of</w:t>
      </w:r>
      <w:r>
        <w:t xml:space="preserve"> the Treasury portfolio that </w:t>
      </w:r>
      <w:r w:rsidR="00151769">
        <w:t xml:space="preserve">the </w:t>
      </w:r>
      <w:r>
        <w:t>V</w:t>
      </w:r>
      <w:r w:rsidR="00151769">
        <w:t xml:space="preserve">ictorian </w:t>
      </w:r>
      <w:r w:rsidR="00456D3C">
        <w:t>C</w:t>
      </w:r>
      <w:r w:rsidR="00151769">
        <w:t xml:space="preserve">ompetition and </w:t>
      </w:r>
      <w:r w:rsidR="00456D3C">
        <w:t>E</w:t>
      </w:r>
      <w:r w:rsidR="00151769">
        <w:t xml:space="preserve">fficiency </w:t>
      </w:r>
      <w:r w:rsidR="00456D3C">
        <w:t>C</w:t>
      </w:r>
      <w:r w:rsidR="00151769">
        <w:t>ommission</w:t>
      </w:r>
      <w:r>
        <w:t xml:space="preserve"> was established, to provide rigorous arms</w:t>
      </w:r>
      <w:r>
        <w:noBreakHyphen/>
        <w:t>length analysis and advice on key policy issues affecting the welfare of Victoria</w:t>
      </w:r>
      <w:r w:rsidR="00456D3C">
        <w:t>n</w:t>
      </w:r>
      <w:r>
        <w:t xml:space="preserve">s (akin to </w:t>
      </w:r>
      <w:r w:rsidR="006B4703">
        <w:t>the role</w:t>
      </w:r>
      <w:bookmarkStart w:id="2" w:name="_GoBack"/>
      <w:bookmarkEnd w:id="2"/>
      <w:r w:rsidR="006B4703">
        <w:t xml:space="preserve"> of the </w:t>
      </w:r>
      <w:r>
        <w:t>Productivity Commission</w:t>
      </w:r>
      <w:r w:rsidR="00961EFD">
        <w:t xml:space="preserve"> at the national level</w:t>
      </w:r>
      <w:r w:rsidR="00456D3C">
        <w:t>)</w:t>
      </w:r>
      <w:r w:rsidR="006B4703">
        <w:t>.</w:t>
      </w:r>
    </w:p>
    <w:p w:rsidR="004358AE" w:rsidRDefault="006B4703" w:rsidP="00456D3C">
      <w:pPr>
        <w:pStyle w:val="BodyText"/>
      </w:pPr>
      <w:smartTag w:uri="urn:schemas-microsoft-com:office:smarttags" w:element="place">
        <w:smartTag w:uri="urn:schemas-microsoft-com:office:smarttags" w:element="State">
          <w:r>
            <w:t>Victoria</w:t>
          </w:r>
        </w:smartTag>
      </w:smartTag>
      <w:r>
        <w:t>’s more systematic</w:t>
      </w:r>
      <w:r w:rsidR="00136050">
        <w:t xml:space="preserve"> attention to good analys</w:t>
      </w:r>
      <w:r w:rsidR="00456D3C">
        <w:t>i</w:t>
      </w:r>
      <w:r w:rsidR="00136050">
        <w:t xml:space="preserve">s </w:t>
      </w:r>
      <w:r w:rsidR="00961EFD">
        <w:t xml:space="preserve">and policy innovation </w:t>
      </w:r>
      <w:r w:rsidR="00136050">
        <w:t xml:space="preserve">commenced in the </w:t>
      </w:r>
      <w:proofErr w:type="spellStart"/>
      <w:r w:rsidR="00136050">
        <w:t>1990s</w:t>
      </w:r>
      <w:proofErr w:type="spellEnd"/>
      <w:r w:rsidR="00456D3C">
        <w:t>.</w:t>
      </w:r>
      <w:r w:rsidR="00136050">
        <w:t xml:space="preserve"> </w:t>
      </w:r>
      <w:r w:rsidR="00456D3C">
        <w:t>It</w:t>
      </w:r>
      <w:r w:rsidR="00136050">
        <w:t xml:space="preserve"> has yielded considerable benefits for </w:t>
      </w:r>
      <w:smartTag w:uri="urn:schemas-microsoft-com:office:smarttags" w:element="State">
        <w:smartTag w:uri="urn:schemas-microsoft-com:office:smarttags" w:element="place">
          <w:r w:rsidR="00136050">
            <w:t>Victoria</w:t>
          </w:r>
        </w:smartTag>
      </w:smartTag>
      <w:r w:rsidR="00456D3C">
        <w:t xml:space="preserve">’s citizens </w:t>
      </w:r>
      <w:r w:rsidR="00455568">
        <w:t xml:space="preserve">since then, </w:t>
      </w:r>
      <w:r w:rsidR="00961EFD">
        <w:t xml:space="preserve">not only </w:t>
      </w:r>
      <w:r w:rsidR="004358AE">
        <w:t xml:space="preserve">in the comparative economic performance of </w:t>
      </w:r>
      <w:r w:rsidR="00456D3C">
        <w:t>t</w:t>
      </w:r>
      <w:r w:rsidR="004358AE">
        <w:t>his State</w:t>
      </w:r>
      <w:r w:rsidR="00961EFD">
        <w:t>,</w:t>
      </w:r>
      <w:r w:rsidR="00456D3C">
        <w:t xml:space="preserve"> </w:t>
      </w:r>
      <w:r w:rsidR="00961EFD">
        <w:t>but also</w:t>
      </w:r>
      <w:r w:rsidR="004358AE">
        <w:t xml:space="preserve"> in</w:t>
      </w:r>
      <w:r w:rsidR="00455568">
        <w:t xml:space="preserve"> its achievements in the social</w:t>
      </w:r>
      <w:r w:rsidR="004358AE">
        <w:t xml:space="preserve"> and environmental domains.</w:t>
      </w:r>
    </w:p>
    <w:p w:rsidR="004358AE" w:rsidRDefault="004358AE" w:rsidP="004358AE">
      <w:pPr>
        <w:pStyle w:val="BodyText"/>
      </w:pPr>
      <w:smartTag w:uri="urn:schemas-microsoft-com:office:smarttags" w:element="State">
        <w:smartTag w:uri="urn:schemas-microsoft-com:office:smarttags" w:element="place">
          <w:r>
            <w:t>Victoria</w:t>
          </w:r>
        </w:smartTag>
      </w:smartTag>
      <w:r>
        <w:t xml:space="preserve"> was a first mover in </w:t>
      </w:r>
      <w:r w:rsidR="00455568">
        <w:t>the ‘second wave’</w:t>
      </w:r>
      <w:r>
        <w:t xml:space="preserve"> of economic reform</w:t>
      </w:r>
      <w:r w:rsidR="00455568">
        <w:t>s</w:t>
      </w:r>
      <w:r>
        <w:t xml:space="preserve"> in the </w:t>
      </w:r>
      <w:proofErr w:type="spellStart"/>
      <w:r>
        <w:t>90s</w:t>
      </w:r>
      <w:proofErr w:type="spellEnd"/>
      <w:r>
        <w:t xml:space="preserve"> — reforms that </w:t>
      </w:r>
      <w:r w:rsidR="00455568">
        <w:t xml:space="preserve">culminated in </w:t>
      </w:r>
      <w:r>
        <w:t xml:space="preserve">the </w:t>
      </w:r>
      <w:r w:rsidR="006B4703">
        <w:t>National Competition Policy (or NCP)</w:t>
      </w:r>
      <w:r>
        <w:t>.</w:t>
      </w:r>
      <w:r w:rsidR="006B4703">
        <w:t xml:space="preserve"> </w:t>
      </w:r>
      <w:r>
        <w:t xml:space="preserve">And Victoria was the first jurisdiction to recognise the need to pursue a ‘third wave’ of reform, </w:t>
      </w:r>
      <w:r w:rsidR="00961EFD">
        <w:t xml:space="preserve">one </w:t>
      </w:r>
      <w:r>
        <w:t xml:space="preserve">that would not only address the unfinished business of the NCP, but would also </w:t>
      </w:r>
      <w:r w:rsidR="003D618D">
        <w:t>encompass</w:t>
      </w:r>
      <w:r>
        <w:t xml:space="preserve"> reforms and policies in human services</w:t>
      </w:r>
      <w:r w:rsidR="00961EFD">
        <w:t>,</w:t>
      </w:r>
      <w:r>
        <w:t xml:space="preserve"> to ensure that this State and this country could get the best out of its most important resource — its people — or, to use the </w:t>
      </w:r>
      <w:r w:rsidR="00961EFD">
        <w:t xml:space="preserve">economic </w:t>
      </w:r>
      <w:r>
        <w:t>jargon, to ‘develop its human capital’.</w:t>
      </w:r>
    </w:p>
    <w:p w:rsidR="004358AE" w:rsidRDefault="004358AE" w:rsidP="004358AE">
      <w:pPr>
        <w:pStyle w:val="BodyText"/>
      </w:pPr>
      <w:r>
        <w:t xml:space="preserve">As you know, the Victorian Government </w:t>
      </w:r>
      <w:r w:rsidR="00D56DDF">
        <w:t>pushed</w:t>
      </w:r>
      <w:r>
        <w:t xml:space="preserve"> </w:t>
      </w:r>
      <w:r w:rsidR="00D56DDF">
        <w:t>f</w:t>
      </w:r>
      <w:r>
        <w:t xml:space="preserve">or a new </w:t>
      </w:r>
      <w:r w:rsidR="006B4703">
        <w:t>National Reform Agenda (NRA)</w:t>
      </w:r>
      <w:r>
        <w:t xml:space="preserve"> to this end back in 2005. As Ken</w:t>
      </w:r>
      <w:r w:rsidR="00CE3426">
        <w:t> </w:t>
      </w:r>
      <w:r>
        <w:t xml:space="preserve">Henry reminded us in </w:t>
      </w:r>
      <w:r w:rsidR="00455568">
        <w:t>his</w:t>
      </w:r>
      <w:r>
        <w:t xml:space="preserve"> 2008 </w:t>
      </w:r>
      <w:r w:rsidR="00961EFD">
        <w:t>L</w:t>
      </w:r>
      <w:r>
        <w:t xml:space="preserve">ecture, </w:t>
      </w:r>
      <w:r>
        <w:lastRenderedPageBreak/>
        <w:t>Ian</w:t>
      </w:r>
      <w:r w:rsidR="00CE3426">
        <w:t> </w:t>
      </w:r>
      <w:r w:rsidR="006B4703">
        <w:t>Little was instrumental in this</w:t>
      </w:r>
      <w:r w:rsidR="00961EFD">
        <w:t>,</w:t>
      </w:r>
      <w:r>
        <w:t xml:space="preserve"> in </w:t>
      </w:r>
      <w:r w:rsidR="006B4703">
        <w:t xml:space="preserve">close </w:t>
      </w:r>
      <w:r>
        <w:t>collaboration with Terry</w:t>
      </w:r>
      <w:r w:rsidR="00CE3426">
        <w:t> </w:t>
      </w:r>
      <w:r>
        <w:t>Moran and Victoria’s political leaders.</w:t>
      </w:r>
    </w:p>
    <w:p w:rsidR="004358AE" w:rsidRDefault="004358AE" w:rsidP="004358AE">
      <w:pPr>
        <w:pStyle w:val="BodyText"/>
      </w:pPr>
      <w:smartTag w:uri="urn:schemas-microsoft-com:office:smarttags" w:element="State">
        <w:smartTag w:uri="urn:schemas-microsoft-com:office:smarttags" w:element="place">
          <w:r>
            <w:t>Victoria</w:t>
          </w:r>
        </w:smartTag>
      </w:smartTag>
      <w:r>
        <w:t xml:space="preserve"> bolstered its case for a</w:t>
      </w:r>
      <w:r w:rsidR="00455568">
        <w:t xml:space="preserve"> national reform agenda focussed on </w:t>
      </w:r>
      <w:r w:rsidR="00833891">
        <w:t>‘human capital’</w:t>
      </w:r>
      <w:r w:rsidR="00961EFD">
        <w:t xml:space="preserve"> </w:t>
      </w:r>
      <w:r>
        <w:t xml:space="preserve">by modelling the potential </w:t>
      </w:r>
      <w:r w:rsidR="00961EFD">
        <w:t xml:space="preserve">economic </w:t>
      </w:r>
      <w:r>
        <w:t xml:space="preserve">benefits on offer. Facing some resistance at Commonwealth level, it supported </w:t>
      </w:r>
      <w:r w:rsidR="006B4703">
        <w:t>an</w:t>
      </w:r>
      <w:r>
        <w:t xml:space="preserve"> equivalent </w:t>
      </w:r>
      <w:proofErr w:type="spellStart"/>
      <w:r>
        <w:t>COAG</w:t>
      </w:r>
      <w:proofErr w:type="spellEnd"/>
      <w:r>
        <w:noBreakHyphen/>
      </w:r>
      <w:r w:rsidR="00FC2A39">
        <w:t xml:space="preserve">sponsored assessment by the </w:t>
      </w:r>
      <w:r>
        <w:t xml:space="preserve">Productivity Commission, to affirm that its (large) </w:t>
      </w:r>
      <w:r w:rsidR="006B4703">
        <w:t xml:space="preserve">projected </w:t>
      </w:r>
      <w:r>
        <w:t>numbers were neither fanciful nor</w:t>
      </w:r>
      <w:r w:rsidR="00FC2A39">
        <w:t xml:space="preserve"> based merely on fiscal self</w:t>
      </w:r>
      <w:r w:rsidR="00FC2A39">
        <w:noBreakHyphen/>
        <w:t>interest.</w:t>
      </w:r>
    </w:p>
    <w:p w:rsidR="00FC2A39" w:rsidRDefault="009C53C4" w:rsidP="004358AE">
      <w:pPr>
        <w:pStyle w:val="BodyText"/>
      </w:pPr>
      <w:r>
        <w:t xml:space="preserve">In May 2006, shortly before his death, </w:t>
      </w:r>
      <w:r w:rsidR="00C67254">
        <w:t>Ian</w:t>
      </w:r>
      <w:r w:rsidR="00FC2A39">
        <w:t xml:space="preserve"> </w:t>
      </w:r>
      <w:r>
        <w:t>w</w:t>
      </w:r>
      <w:r w:rsidR="00FC2A39">
        <w:t xml:space="preserve">as the </w:t>
      </w:r>
      <w:r w:rsidR="00B36D7E">
        <w:t xml:space="preserve">dinner </w:t>
      </w:r>
      <w:r w:rsidR="00FC2A39">
        <w:t xml:space="preserve">guest speaker at </w:t>
      </w:r>
      <w:r w:rsidR="00455568">
        <w:t>a</w:t>
      </w:r>
      <w:r w:rsidR="00FC2A39">
        <w:t xml:space="preserve"> Commission </w:t>
      </w:r>
      <w:r w:rsidR="00C67254">
        <w:t xml:space="preserve">executive </w:t>
      </w:r>
      <w:r w:rsidR="00FC2A39">
        <w:t>‘retreat’</w:t>
      </w:r>
      <w:r>
        <w:t>.</w:t>
      </w:r>
      <w:r w:rsidR="006B4703">
        <w:t xml:space="preserve"> </w:t>
      </w:r>
      <w:r>
        <w:t xml:space="preserve">I recall clearly that he </w:t>
      </w:r>
      <w:r w:rsidR="00FC2A39">
        <w:t xml:space="preserve">urged us to be ambitious in grappling with this complex modelling task and its </w:t>
      </w:r>
      <w:r w:rsidR="006B4703">
        <w:t>man</w:t>
      </w:r>
      <w:r w:rsidR="00FC2A39">
        <w:t xml:space="preserve">y unknowns — because he felt keenly the importance of such analysis to the degree of ambition that would ultimately be </w:t>
      </w:r>
      <w:r w:rsidR="006B4703">
        <w:t>embodied</w:t>
      </w:r>
      <w:r w:rsidR="00FC2A39">
        <w:t xml:space="preserve"> in the reform agenda itself.</w:t>
      </w:r>
    </w:p>
    <w:p w:rsidR="00FC2A39" w:rsidRDefault="00FC2A39" w:rsidP="004358AE">
      <w:pPr>
        <w:pStyle w:val="BodyText"/>
      </w:pPr>
      <w:r>
        <w:t>Sadly, Ian was not to see the culmination of th</w:t>
      </w:r>
      <w:r w:rsidR="006B4703">
        <w:t>i</w:t>
      </w:r>
      <w:r>
        <w:t xml:space="preserve">s and other work in the final </w:t>
      </w:r>
      <w:proofErr w:type="spellStart"/>
      <w:r>
        <w:t>COAG</w:t>
      </w:r>
      <w:proofErr w:type="spellEnd"/>
      <w:r>
        <w:t xml:space="preserve"> reform progr</w:t>
      </w:r>
      <w:r w:rsidR="006B4703">
        <w:t>am</w:t>
      </w:r>
      <w:r>
        <w:t xml:space="preserve"> that took concrete shape from early 2008. Nevertheless, that program remains partly his legacy</w:t>
      </w:r>
      <w:r w:rsidR="00455568">
        <w:t>,</w:t>
      </w:r>
      <w:r>
        <w:t xml:space="preserve"> and something for which Victorians and indeed Australians</w:t>
      </w:r>
      <w:r w:rsidR="006B4703">
        <w:t xml:space="preserve"> should feel a debt of gratitude</w:t>
      </w:r>
      <w:r>
        <w:t>.</w:t>
      </w:r>
    </w:p>
    <w:p w:rsidR="00FC2A39" w:rsidRDefault="00FC2A39" w:rsidP="004358AE">
      <w:pPr>
        <w:pStyle w:val="BodyText"/>
      </w:pPr>
      <w:r>
        <w:t xml:space="preserve">My topic for </w:t>
      </w:r>
      <w:r w:rsidR="00455568">
        <w:t>this</w:t>
      </w:r>
      <w:r>
        <w:t xml:space="preserve"> </w:t>
      </w:r>
      <w:r w:rsidR="00455568">
        <w:t>L</w:t>
      </w:r>
      <w:r>
        <w:t xml:space="preserve">ecture </w:t>
      </w:r>
      <w:r w:rsidR="006B4703">
        <w:t xml:space="preserve">was </w:t>
      </w:r>
      <w:r>
        <w:t xml:space="preserve">therefore a natural choice, focussed as it is on advancing key strands of </w:t>
      </w:r>
      <w:r w:rsidR="00455568">
        <w:t>the</w:t>
      </w:r>
      <w:r>
        <w:t xml:space="preserve"> </w:t>
      </w:r>
      <w:r w:rsidR="006B4703">
        <w:t xml:space="preserve">new </w:t>
      </w:r>
      <w:r>
        <w:t xml:space="preserve">reform agenda that Ian held dear. It also returns me to the theme of a speech I gave </w:t>
      </w:r>
      <w:r w:rsidR="006B4703">
        <w:t xml:space="preserve">here in </w:t>
      </w:r>
      <w:smartTag w:uri="urn:schemas-microsoft-com:office:smarttags" w:element="City">
        <w:smartTag w:uri="urn:schemas-microsoft-com:office:smarttags" w:element="place">
          <w:r w:rsidR="006B4703">
            <w:t>Melbourne</w:t>
          </w:r>
        </w:smartTag>
      </w:smartTag>
      <w:r w:rsidR="006B4703">
        <w:t xml:space="preserve"> </w:t>
      </w:r>
      <w:r>
        <w:t>to the Victorian branch of the Economic Society in September 1998</w:t>
      </w:r>
      <w:r w:rsidR="006B4703">
        <w:t>,</w:t>
      </w:r>
      <w:r>
        <w:t xml:space="preserve"> shortly after I was appointed Chairman of the Productivity Commission.</w:t>
      </w:r>
      <w:r w:rsidR="00961EFD">
        <w:t xml:space="preserve"> </w:t>
      </w:r>
      <w:r w:rsidR="00C67254">
        <w:t>Further, it</w:t>
      </w:r>
      <w:r>
        <w:t xml:space="preserve"> seems a good time to take stock of developments</w:t>
      </w:r>
      <w:r w:rsidR="00455568">
        <w:t>,</w:t>
      </w:r>
      <w:r>
        <w:t xml:space="preserve"> given </w:t>
      </w:r>
      <w:r w:rsidR="00961EFD">
        <w:t>that</w:t>
      </w:r>
      <w:r w:rsidR="000730CE">
        <w:t xml:space="preserve"> </w:t>
      </w:r>
      <w:r>
        <w:t>much has taken place in a short time</w:t>
      </w:r>
      <w:r w:rsidR="004C0D38">
        <w:t>,</w:t>
      </w:r>
      <w:r>
        <w:t xml:space="preserve"> and in light of </w:t>
      </w:r>
      <w:r w:rsidR="000730CE">
        <w:t xml:space="preserve">the </w:t>
      </w:r>
      <w:r>
        <w:t xml:space="preserve">budgetary constraints now facing further </w:t>
      </w:r>
      <w:r w:rsidR="00455568">
        <w:t>reform</w:t>
      </w:r>
      <w:r>
        <w:t xml:space="preserve"> in the wake of the global financial crisis.</w:t>
      </w:r>
    </w:p>
    <w:p w:rsidR="000730CE" w:rsidRDefault="000730CE" w:rsidP="000730CE">
      <w:pPr>
        <w:pStyle w:val="Heading3"/>
      </w:pPr>
      <w:r>
        <w:t>What is ‘human capital’ and why is it important?</w:t>
      </w:r>
    </w:p>
    <w:p w:rsidR="00FC2A39" w:rsidRDefault="00FC2A39" w:rsidP="004358AE">
      <w:pPr>
        <w:pStyle w:val="BodyText"/>
      </w:pPr>
      <w:r>
        <w:t xml:space="preserve">When </w:t>
      </w:r>
      <w:r w:rsidR="000730CE">
        <w:t>preparing that presentation</w:t>
      </w:r>
      <w:r>
        <w:t xml:space="preserve"> </w:t>
      </w:r>
      <w:r w:rsidR="00CE3426">
        <w:t xml:space="preserve">to the </w:t>
      </w:r>
      <w:r>
        <w:t xml:space="preserve">Economic Society </w:t>
      </w:r>
      <w:r w:rsidR="0001203A">
        <w:t xml:space="preserve">in </w:t>
      </w:r>
      <w:smartTag w:uri="urn:schemas-microsoft-com:office:smarttags" w:element="State">
        <w:smartTag w:uri="urn:schemas-microsoft-com:office:smarttags" w:element="place">
          <w:r w:rsidR="0001203A">
            <w:t>Victoria</w:t>
          </w:r>
        </w:smartTag>
      </w:smartTag>
      <w:r w:rsidR="0001203A">
        <w:t xml:space="preserve"> </w:t>
      </w:r>
      <w:r>
        <w:t>over a decade ago, I was conscious that while ‘human capital’ may have been part of the economist’s vocabulary</w:t>
      </w:r>
      <w:r w:rsidR="000730CE">
        <w:t xml:space="preserve"> (at </w:t>
      </w:r>
      <w:r w:rsidR="00CE3426">
        <w:t>least since</w:t>
      </w:r>
      <w:r w:rsidR="000730CE">
        <w:t xml:space="preserve"> Becker)</w:t>
      </w:r>
      <w:r>
        <w:t xml:space="preserve">, it was not part of anyone else’s. That has changed. </w:t>
      </w:r>
      <w:r w:rsidR="00CE3426">
        <w:t>Although</w:t>
      </w:r>
      <w:r>
        <w:t xml:space="preserve"> ‘every pet shop galah’ may not be calling it out (to borrow Paul Keating’s evocative phrase </w:t>
      </w:r>
      <w:r w:rsidR="009A0EF7">
        <w:t xml:space="preserve">from </w:t>
      </w:r>
      <w:r w:rsidR="000730CE">
        <w:t>an</w:t>
      </w:r>
      <w:r w:rsidR="009A0EF7">
        <w:t xml:space="preserve"> earlie</w:t>
      </w:r>
      <w:r w:rsidR="000730CE">
        <w:t>r</w:t>
      </w:r>
      <w:r w:rsidR="004C0D38" w:rsidRPr="004C0D38">
        <w:t xml:space="preserve"> </w:t>
      </w:r>
      <w:r w:rsidR="004C0D38">
        <w:t>reform era</w:t>
      </w:r>
      <w:r w:rsidR="009A0EF7">
        <w:t>), the term has clearly entered the political lexicon and even the public debate.</w:t>
      </w:r>
    </w:p>
    <w:p w:rsidR="00E112EB" w:rsidRDefault="009A0EF7" w:rsidP="004358AE">
      <w:pPr>
        <w:pStyle w:val="BodyText"/>
      </w:pPr>
      <w:r>
        <w:t xml:space="preserve">At its core, the concept itself is </w:t>
      </w:r>
      <w:r w:rsidR="000730CE">
        <w:t xml:space="preserve">actually </w:t>
      </w:r>
      <w:r>
        <w:t>a pretty simple one, relating to the bundle of attributes that determine how productive people are in the</w:t>
      </w:r>
      <w:r w:rsidR="000730CE">
        <w:t>ir</w:t>
      </w:r>
      <w:r>
        <w:t xml:space="preserve"> workplace</w:t>
      </w:r>
      <w:r w:rsidR="000730CE">
        <w:t>s</w:t>
      </w:r>
      <w:r>
        <w:t xml:space="preserve"> </w:t>
      </w:r>
      <w:r w:rsidR="00C67254">
        <w:t>and in society</w:t>
      </w:r>
      <w:r>
        <w:t xml:space="preserve">. Some of these are innate and some acquired, with the former (aptitudes) influencing </w:t>
      </w:r>
      <w:r w:rsidR="000730CE">
        <w:t xml:space="preserve">the </w:t>
      </w:r>
      <w:r>
        <w:t>latter.</w:t>
      </w:r>
    </w:p>
    <w:p w:rsidR="009A0EF7" w:rsidRDefault="009A0EF7" w:rsidP="004358AE">
      <w:pPr>
        <w:pStyle w:val="BodyText"/>
      </w:pPr>
      <w:r>
        <w:lastRenderedPageBreak/>
        <w:t>The accumulation of human capital, like physical capital, requires investment of both resources and time</w:t>
      </w:r>
      <w:r w:rsidR="008D5B3A">
        <w:t>, to add to the existing stock and fend off depreciation</w:t>
      </w:r>
      <w:r>
        <w:t>. It occurs from an early age</w:t>
      </w:r>
      <w:r w:rsidR="008D5B3A">
        <w:t xml:space="preserve"> and continues over a lifetime</w:t>
      </w:r>
      <w:r w:rsidR="000730CE">
        <w:t>.</w:t>
      </w:r>
      <w:r>
        <w:t xml:space="preserve"> </w:t>
      </w:r>
      <w:r w:rsidR="000730CE">
        <w:t>S</w:t>
      </w:r>
      <w:r>
        <w:t xml:space="preserve">ome of it happens naturally as a consequence of everyday experience and observation. </w:t>
      </w:r>
      <w:r w:rsidRPr="000730CE">
        <w:t>But</w:t>
      </w:r>
      <w:r>
        <w:t xml:space="preserve"> key </w:t>
      </w:r>
      <w:r w:rsidR="000730CE">
        <w:t xml:space="preserve">drivers are </w:t>
      </w:r>
      <w:r>
        <w:t xml:space="preserve">structured or institutionalised environments for formal learning — ‘education and training’ — and </w:t>
      </w:r>
      <w:r w:rsidR="008D5B3A">
        <w:t xml:space="preserve">maintaining wellbeing — the health system. These </w:t>
      </w:r>
      <w:r>
        <w:t>have naturally become major concern</w:t>
      </w:r>
      <w:r w:rsidR="007553B8">
        <w:t xml:space="preserve">s of public policy and of the </w:t>
      </w:r>
      <w:proofErr w:type="spellStart"/>
      <w:r w:rsidR="007553B8">
        <w:t>COAG</w:t>
      </w:r>
      <w:proofErr w:type="spellEnd"/>
      <w:r w:rsidR="007553B8">
        <w:t xml:space="preserve"> agenda directed at human capital. That said, and notwithstanding that they </w:t>
      </w:r>
      <w:r w:rsidR="00E112EB">
        <w:t>involve</w:t>
      </w:r>
      <w:r w:rsidR="007553B8">
        <w:t xml:space="preserve"> a degree of interdependence, this lecture will concentrate on the education side of human capital development rather than health. (Health reform would require another speech altogether!)</w:t>
      </w:r>
    </w:p>
    <w:p w:rsidR="009A0EF7" w:rsidRDefault="0060220F" w:rsidP="004358AE">
      <w:pPr>
        <w:pStyle w:val="BodyText"/>
        <w:numPr>
          <w:ins w:id="3" w:author="Patrick Laplagne" w:date="2010-04-16T15:20:00Z"/>
        </w:numPr>
      </w:pPr>
      <w:r>
        <w:t>A</w:t>
      </w:r>
      <w:r w:rsidR="008D5B3A">
        <w:t xml:space="preserve"> </w:t>
      </w:r>
      <w:r w:rsidR="009A0EF7">
        <w:t xml:space="preserve">key distinction can be drawn between </w:t>
      </w:r>
      <w:r>
        <w:t>the role of education</w:t>
      </w:r>
      <w:r w:rsidR="008D5B3A">
        <w:t xml:space="preserve"> in </w:t>
      </w:r>
      <w:r w:rsidR="006C3F8C">
        <w:t xml:space="preserve">giving people </w:t>
      </w:r>
      <w:r w:rsidR="009A0EF7">
        <w:t>the ability</w:t>
      </w:r>
      <w:r w:rsidR="000730CE">
        <w:t xml:space="preserve"> </w:t>
      </w:r>
      <w:r w:rsidR="009A0EF7">
        <w:t xml:space="preserve">to do particular things — involving specific skills or technical competencies — and </w:t>
      </w:r>
      <w:r w:rsidR="006C3F8C">
        <w:t xml:space="preserve">its role in conferring </w:t>
      </w:r>
      <w:r w:rsidR="009A0EF7">
        <w:t xml:space="preserve">analytical, discovery and communication skills of a more generic (or enabling) kind. These include what are known as the ‘foundation skills’ of literacy and numeracy, which have </w:t>
      </w:r>
      <w:r w:rsidR="000730CE">
        <w:t xml:space="preserve">very </w:t>
      </w:r>
      <w:r w:rsidR="009A0EF7">
        <w:t>wide application.</w:t>
      </w:r>
    </w:p>
    <w:p w:rsidR="009A0EF7" w:rsidRDefault="009A0EF7" w:rsidP="004358AE">
      <w:pPr>
        <w:pStyle w:val="BodyText"/>
      </w:pPr>
      <w:r>
        <w:t>Both categories of skill — the specific and generic — are clearly important to the productivity of people, but in a rapidly changing world</w:t>
      </w:r>
      <w:r w:rsidR="00CE3426">
        <w:t>,</w:t>
      </w:r>
      <w:r>
        <w:t xml:space="preserve"> </w:t>
      </w:r>
      <w:r w:rsidR="000730CE">
        <w:t xml:space="preserve">demanding periodic adjustment and adaptation, </w:t>
      </w:r>
      <w:r>
        <w:t xml:space="preserve">the </w:t>
      </w:r>
      <w:r w:rsidR="00D56DDF">
        <w:t>latter</w:t>
      </w:r>
      <w:r>
        <w:t xml:space="preserve"> arguably have the more fundamental and enduring contribution to make.</w:t>
      </w:r>
    </w:p>
    <w:p w:rsidR="00C23F6C" w:rsidRDefault="009A0EF7" w:rsidP="004C0D38">
      <w:pPr>
        <w:pStyle w:val="BodyText"/>
      </w:pPr>
      <w:r>
        <w:t xml:space="preserve">The </w:t>
      </w:r>
      <w:r w:rsidR="000730CE">
        <w:t>significance</w:t>
      </w:r>
      <w:r>
        <w:t xml:space="preserve"> of the foundation skills of functional literacy and numeracy</w:t>
      </w:r>
      <w:r w:rsidR="0001203A">
        <w:t>,</w:t>
      </w:r>
      <w:r>
        <w:t xml:space="preserve"> relative to educational attainment </w:t>
      </w:r>
      <w:r w:rsidR="0001203A">
        <w:rPr>
          <w:i/>
        </w:rPr>
        <w:t>per se</w:t>
      </w:r>
      <w:r w:rsidR="0001203A">
        <w:t>,</w:t>
      </w:r>
      <w:r>
        <w:t xml:space="preserve"> </w:t>
      </w:r>
      <w:r w:rsidR="000730CE">
        <w:t xml:space="preserve">has been </w:t>
      </w:r>
      <w:r>
        <w:t xml:space="preserve">explored </w:t>
      </w:r>
      <w:r w:rsidR="000730CE">
        <w:t>in</w:t>
      </w:r>
      <w:r>
        <w:t xml:space="preserve"> Productivity Commission </w:t>
      </w:r>
      <w:r w:rsidR="004C0D38">
        <w:t>research</w:t>
      </w:r>
      <w:r>
        <w:t xml:space="preserve"> </w:t>
      </w:r>
      <w:r w:rsidR="000730CE">
        <w:t xml:space="preserve">which is </w:t>
      </w:r>
      <w:r>
        <w:t>to be released shortly. Based on recent survey data, th</w:t>
      </w:r>
      <w:r w:rsidR="000730CE">
        <w:t>is</w:t>
      </w:r>
      <w:r>
        <w:t xml:space="preserve"> analysis </w:t>
      </w:r>
      <w:r w:rsidR="00961EFD">
        <w:t xml:space="preserve">confirms empirically </w:t>
      </w:r>
      <w:r>
        <w:t xml:space="preserve">that </w:t>
      </w:r>
      <w:r w:rsidR="000730CE">
        <w:t xml:space="preserve">most </w:t>
      </w:r>
      <w:r>
        <w:t xml:space="preserve">literacy and numeracy skills are acquired through </w:t>
      </w:r>
      <w:r w:rsidR="000730CE">
        <w:t>primary and secondary education</w:t>
      </w:r>
      <w:r>
        <w:t>.</w:t>
      </w:r>
      <w:r w:rsidR="004C0D38">
        <w:t xml:space="preserve"> </w:t>
      </w:r>
      <w:r w:rsidR="00C23F6C">
        <w:t xml:space="preserve">In terms of the impact on workforce participation and peoples’ </w:t>
      </w:r>
      <w:r w:rsidR="000D7838">
        <w:t xml:space="preserve">wages </w:t>
      </w:r>
      <w:r w:rsidR="00C23F6C">
        <w:t>(</w:t>
      </w:r>
      <w:r w:rsidR="000D7838">
        <w:t xml:space="preserve">the latter </w:t>
      </w:r>
      <w:r w:rsidR="00E112EB">
        <w:t>being</w:t>
      </w:r>
      <w:r w:rsidR="000D7838">
        <w:t xml:space="preserve"> </w:t>
      </w:r>
      <w:r w:rsidR="00C23F6C">
        <w:t xml:space="preserve">a </w:t>
      </w:r>
      <w:r w:rsidR="00E112EB">
        <w:t xml:space="preserve">rough </w:t>
      </w:r>
      <w:r w:rsidR="00C23F6C">
        <w:t xml:space="preserve">proxy for their </w:t>
      </w:r>
      <w:r w:rsidR="0001203A">
        <w:t xml:space="preserve">workplace </w:t>
      </w:r>
      <w:r w:rsidR="00C23F6C">
        <w:t xml:space="preserve">productivity) an increase in foundation skills is estimated to have as big an effect as </w:t>
      </w:r>
      <w:r w:rsidR="00B85673">
        <w:t>(</w:t>
      </w:r>
      <w:r w:rsidR="00C23F6C">
        <w:t>other</w:t>
      </w:r>
      <w:r w:rsidR="00B85673">
        <w:t>)</w:t>
      </w:r>
      <w:r w:rsidR="00C23F6C">
        <w:t xml:space="preserve"> educational attainment.</w:t>
      </w:r>
      <w:r w:rsidR="00B85673">
        <w:t xml:space="preserve"> </w:t>
      </w:r>
      <w:r w:rsidR="00C23F6C">
        <w:t xml:space="preserve">For example, other things equal, the incremental effect on </w:t>
      </w:r>
      <w:r w:rsidR="000D7838">
        <w:t xml:space="preserve">the </w:t>
      </w:r>
      <w:r w:rsidR="00C23F6C">
        <w:t xml:space="preserve">participation </w:t>
      </w:r>
      <w:r w:rsidR="000D7838">
        <w:t xml:space="preserve">of women from </w:t>
      </w:r>
      <w:r w:rsidR="00C23F6C">
        <w:t>attaining ‘level 3’ literacy</w:t>
      </w:r>
      <w:r w:rsidR="00E112EB">
        <w:t xml:space="preserve"> </w:t>
      </w:r>
      <w:r w:rsidR="00C23F6C">
        <w:t xml:space="preserve">and numeracy </w:t>
      </w:r>
      <w:r w:rsidR="008C5307">
        <w:t xml:space="preserve">(relative to level 1) </w:t>
      </w:r>
      <w:r w:rsidR="00C23F6C">
        <w:t xml:space="preserve">was estimated to be comparable </w:t>
      </w:r>
      <w:r w:rsidR="00B85673">
        <w:t xml:space="preserve">to that from acquiring a </w:t>
      </w:r>
      <w:r w:rsidR="00E112EB">
        <w:t xml:space="preserve">tertiary </w:t>
      </w:r>
      <w:r w:rsidR="00B85673">
        <w:t>degree</w:t>
      </w:r>
      <w:r w:rsidR="0001203A">
        <w:t xml:space="preserve"> (relative to Year 12)</w:t>
      </w:r>
      <w:r w:rsidR="00C23F6C">
        <w:t xml:space="preserve">. And there were also found to be relatively large estimated </w:t>
      </w:r>
      <w:r w:rsidR="0001203A">
        <w:t>differential impacts on</w:t>
      </w:r>
      <w:r w:rsidR="00C23F6C">
        <w:t xml:space="preserve"> </w:t>
      </w:r>
      <w:r w:rsidR="00C23F6C" w:rsidRPr="00B85673">
        <w:t>wages</w:t>
      </w:r>
      <w:r w:rsidR="00C25CF3">
        <w:t xml:space="preserve"> (Shomos, forthcoming)</w:t>
      </w:r>
      <w:r w:rsidR="00C23F6C">
        <w:t>.</w:t>
      </w:r>
    </w:p>
    <w:p w:rsidR="00C23F6C" w:rsidRDefault="00C23F6C" w:rsidP="004358AE">
      <w:pPr>
        <w:pStyle w:val="ListBullet"/>
        <w:numPr>
          <w:ilvl w:val="0"/>
          <w:numId w:val="0"/>
        </w:numPr>
      </w:pPr>
      <w:r>
        <w:t xml:space="preserve">Such modelling inevitably has limitations, but </w:t>
      </w:r>
      <w:r w:rsidR="00DB6F28">
        <w:t xml:space="preserve">the </w:t>
      </w:r>
      <w:r w:rsidR="00961EFD">
        <w:t>broad f</w:t>
      </w:r>
      <w:r w:rsidR="00DB6F28">
        <w:t>i</w:t>
      </w:r>
      <w:r w:rsidR="00961EFD">
        <w:t xml:space="preserve">nding as to </w:t>
      </w:r>
      <w:r>
        <w:t xml:space="preserve">the </w:t>
      </w:r>
      <w:r w:rsidR="00961EFD">
        <w:t>importance of foundation</w:t>
      </w:r>
      <w:r>
        <w:t xml:space="preserve"> skills </w:t>
      </w:r>
      <w:r w:rsidR="00961EFD">
        <w:t xml:space="preserve">for </w:t>
      </w:r>
      <w:r w:rsidR="000D7838">
        <w:t>labour market outcomes</w:t>
      </w:r>
      <w:r w:rsidR="00961EFD">
        <w:t xml:space="preserve"> </w:t>
      </w:r>
      <w:r w:rsidR="004C0D38">
        <w:t>appears robust,</w:t>
      </w:r>
      <w:r>
        <w:t xml:space="preserve"> </w:t>
      </w:r>
      <w:r w:rsidR="004C0D38">
        <w:t>and has</w:t>
      </w:r>
      <w:r w:rsidR="009C5DEE">
        <w:t xml:space="preserve"> significant</w:t>
      </w:r>
      <w:r w:rsidR="00B85673">
        <w:t xml:space="preserve"> policy implications</w:t>
      </w:r>
      <w:r>
        <w:t>.</w:t>
      </w:r>
    </w:p>
    <w:p w:rsidR="00C23F6C" w:rsidRDefault="00C23F6C" w:rsidP="004358AE">
      <w:pPr>
        <w:pStyle w:val="ListBullet"/>
        <w:numPr>
          <w:ilvl w:val="0"/>
          <w:numId w:val="0"/>
        </w:numPr>
      </w:pPr>
      <w:r>
        <w:t xml:space="preserve">Higher levels of human capital, whether measured </w:t>
      </w:r>
      <w:r w:rsidR="00B85673">
        <w:t xml:space="preserve">directly by skills or </w:t>
      </w:r>
      <w:r>
        <w:t>indirectly by educational attainment</w:t>
      </w:r>
      <w:r w:rsidR="00B85673">
        <w:t>,</w:t>
      </w:r>
      <w:r>
        <w:t xml:space="preserve"> have been found to be strongly associated with higher </w:t>
      </w:r>
      <w:r w:rsidR="00B85673">
        <w:t xml:space="preserve">levels of </w:t>
      </w:r>
      <w:r>
        <w:t>productivity and workforce participation in a variety of empirical studies</w:t>
      </w:r>
      <w:r w:rsidR="004C0D38">
        <w:t xml:space="preserve">, </w:t>
      </w:r>
      <w:r w:rsidR="004C0D38">
        <w:lastRenderedPageBreak/>
        <w:t>including some</w:t>
      </w:r>
      <w:r w:rsidR="000D7838">
        <w:t xml:space="preserve"> looking specifically at Australia</w:t>
      </w:r>
      <w:r w:rsidR="00E112EB">
        <w:t xml:space="preserve"> (for example, Chiswick </w:t>
      </w:r>
      <w:r w:rsidR="00E112EB" w:rsidRPr="004C0D38">
        <w:rPr>
          <w:i/>
        </w:rPr>
        <w:t>et al</w:t>
      </w:r>
      <w:r w:rsidR="00E112EB" w:rsidRPr="00E112EB">
        <w:t xml:space="preserve">, 2003 and Kennedy and </w:t>
      </w:r>
      <w:proofErr w:type="spellStart"/>
      <w:r w:rsidR="00E112EB" w:rsidRPr="00E112EB">
        <w:t>Hedly</w:t>
      </w:r>
      <w:proofErr w:type="spellEnd"/>
      <w:r w:rsidR="00E112EB">
        <w:t>, 2003)</w:t>
      </w:r>
      <w:r>
        <w:t>.</w:t>
      </w:r>
      <w:r w:rsidR="00B85673">
        <w:t xml:space="preserve"> </w:t>
      </w:r>
      <w:r w:rsidR="0060220F">
        <w:t>These include</w:t>
      </w:r>
      <w:r w:rsidR="00226C55">
        <w:t xml:space="preserve"> other</w:t>
      </w:r>
      <w:r w:rsidR="000D7838" w:rsidRPr="000D7838">
        <w:rPr>
          <w:rStyle w:val="BodyTextChar"/>
        </w:rPr>
        <w:t xml:space="preserve"> </w:t>
      </w:r>
      <w:r w:rsidR="00226C55">
        <w:rPr>
          <w:rStyle w:val="BodyTextChar"/>
        </w:rPr>
        <w:t>r</w:t>
      </w:r>
      <w:r w:rsidR="000D7838" w:rsidRPr="000D7838">
        <w:rPr>
          <w:rStyle w:val="BodyTextChar"/>
        </w:rPr>
        <w:t>ecent studies by Productivity Commission</w:t>
      </w:r>
      <w:r w:rsidR="006D5F71">
        <w:rPr>
          <w:rStyle w:val="BodyTextChar"/>
        </w:rPr>
        <w:t xml:space="preserve"> </w:t>
      </w:r>
      <w:r w:rsidR="004C0D38">
        <w:rPr>
          <w:rStyle w:val="BodyTextChar"/>
        </w:rPr>
        <w:t>researchers</w:t>
      </w:r>
      <w:r w:rsidR="006D5F71">
        <w:rPr>
          <w:rStyle w:val="BodyTextChar"/>
        </w:rPr>
        <w:t xml:space="preserve"> </w:t>
      </w:r>
      <w:r w:rsidR="00E112EB">
        <w:rPr>
          <w:rStyle w:val="BodyTextChar"/>
        </w:rPr>
        <w:t>(</w:t>
      </w:r>
      <w:r w:rsidR="000D7838" w:rsidRPr="000D7838">
        <w:rPr>
          <w:rStyle w:val="BodyTextChar"/>
        </w:rPr>
        <w:t xml:space="preserve">Forbes, </w:t>
      </w:r>
      <w:r w:rsidR="00E112EB" w:rsidRPr="004C0D38">
        <w:rPr>
          <w:rStyle w:val="BodyTextChar"/>
          <w:i/>
        </w:rPr>
        <w:t>et al</w:t>
      </w:r>
      <w:r w:rsidR="00E112EB">
        <w:rPr>
          <w:rStyle w:val="BodyTextChar"/>
        </w:rPr>
        <w:t xml:space="preserve">, </w:t>
      </w:r>
      <w:r w:rsidR="000D7838" w:rsidRPr="000D7838">
        <w:rPr>
          <w:rStyle w:val="BodyTextChar"/>
        </w:rPr>
        <w:t>2010</w:t>
      </w:r>
      <w:r w:rsidR="00226C55">
        <w:rPr>
          <w:rStyle w:val="BodyTextChar"/>
        </w:rPr>
        <w:t>,</w:t>
      </w:r>
      <w:r w:rsidR="000D7838" w:rsidRPr="000D7838">
        <w:rPr>
          <w:rStyle w:val="BodyTextChar"/>
        </w:rPr>
        <w:t xml:space="preserve"> </w:t>
      </w:r>
      <w:r w:rsidR="00226C55">
        <w:rPr>
          <w:rStyle w:val="BodyTextChar"/>
        </w:rPr>
        <w:t xml:space="preserve">Laplagne, </w:t>
      </w:r>
      <w:r w:rsidR="00E112EB" w:rsidRPr="004C0D38">
        <w:rPr>
          <w:rStyle w:val="BodyTextChar"/>
          <w:i/>
        </w:rPr>
        <w:t>et al</w:t>
      </w:r>
      <w:r w:rsidR="00E112EB">
        <w:rPr>
          <w:rStyle w:val="BodyTextChar"/>
        </w:rPr>
        <w:t>, 2007)</w:t>
      </w:r>
      <w:r w:rsidR="000D7838" w:rsidRPr="000D7838">
        <w:rPr>
          <w:rStyle w:val="BodyTextChar"/>
        </w:rPr>
        <w:t>.</w:t>
      </w:r>
    </w:p>
    <w:p w:rsidR="00C23F6C" w:rsidRDefault="00C23F6C" w:rsidP="00C23F6C">
      <w:pPr>
        <w:pStyle w:val="ListBullet"/>
        <w:numPr>
          <w:ilvl w:val="0"/>
          <w:numId w:val="0"/>
        </w:numPr>
      </w:pPr>
      <w:r>
        <w:t>Moreover, human capital in its multiple dimensions drives both the creation and application of knowledge, which are at the centre of</w:t>
      </w:r>
      <w:r w:rsidR="00B85673">
        <w:t xml:space="preserve"> the process of economic growth, as Paul </w:t>
      </w:r>
      <w:proofErr w:type="spellStart"/>
      <w:r w:rsidR="00B85673">
        <w:t>Ro</w:t>
      </w:r>
      <w:r w:rsidR="002F0395">
        <w:t>m</w:t>
      </w:r>
      <w:r w:rsidR="00B85673">
        <w:t>er’s</w:t>
      </w:r>
      <w:proofErr w:type="spellEnd"/>
      <w:r w:rsidR="00B85673">
        <w:t xml:space="preserve"> seminal work clarified in the early </w:t>
      </w:r>
      <w:proofErr w:type="spellStart"/>
      <w:r w:rsidR="00B85673">
        <w:t>1990s</w:t>
      </w:r>
      <w:proofErr w:type="spellEnd"/>
      <w:r w:rsidR="00B85673">
        <w:t>.</w:t>
      </w:r>
      <w:r w:rsidR="004C0D38">
        <w:t xml:space="preserve"> </w:t>
      </w:r>
      <w:r>
        <w:t xml:space="preserve">Much cited in support of this is Steve </w:t>
      </w:r>
      <w:proofErr w:type="spellStart"/>
      <w:r>
        <w:t>Dowrick’s</w:t>
      </w:r>
      <w:proofErr w:type="spellEnd"/>
      <w:r>
        <w:t xml:space="preserve"> met</w:t>
      </w:r>
      <w:r w:rsidR="00B85673">
        <w:t>a</w:t>
      </w:r>
      <w:r>
        <w:noBreakHyphen/>
        <w:t xml:space="preserve">analysis of existing empirical studies internationally, suggesting that an </w:t>
      </w:r>
      <w:bookmarkStart w:id="4" w:name="OLE_LINK1"/>
      <w:r>
        <w:t>additional year’s education can yield an increase in a country’s GDP of 0.2 percent</w:t>
      </w:r>
      <w:r w:rsidR="002F0395">
        <w:t>age</w:t>
      </w:r>
      <w:r>
        <w:t xml:space="preserve"> points above trend</w:t>
      </w:r>
      <w:bookmarkEnd w:id="4"/>
      <w:r>
        <w:t>.</w:t>
      </w:r>
      <w:r w:rsidR="00B85673">
        <w:t xml:space="preserve"> O</w:t>
      </w:r>
      <w:r>
        <w:t xml:space="preserve">ver four decades, this </w:t>
      </w:r>
      <w:r w:rsidR="0001203A">
        <w:t>would amount</w:t>
      </w:r>
      <w:r>
        <w:t xml:space="preserve"> to GDP </w:t>
      </w:r>
      <w:r w:rsidR="00B85673">
        <w:t xml:space="preserve">being 8 per cent greater than otherwise </w:t>
      </w:r>
      <w:r w:rsidR="00C04354">
        <w:t>(</w:t>
      </w:r>
      <w:proofErr w:type="spellStart"/>
      <w:r w:rsidR="00C04354">
        <w:t>Dowrick</w:t>
      </w:r>
      <w:proofErr w:type="spellEnd"/>
      <w:r w:rsidR="00C04354">
        <w:t xml:space="preserve"> 2004)</w:t>
      </w:r>
      <w:r>
        <w:t>.</w:t>
      </w:r>
    </w:p>
    <w:p w:rsidR="00D21FB2" w:rsidRPr="00D21FB2" w:rsidRDefault="00C23F6C" w:rsidP="00E0198D">
      <w:pPr>
        <w:pStyle w:val="BodyText"/>
        <w:rPr>
          <w:b/>
        </w:rPr>
      </w:pPr>
      <w:r>
        <w:t xml:space="preserve">Another commonly cited analyst </w:t>
      </w:r>
      <w:r w:rsidR="000D7838">
        <w:t xml:space="preserve">in this field, </w:t>
      </w:r>
      <w:r w:rsidR="00E112EB">
        <w:t xml:space="preserve">Eric </w:t>
      </w:r>
      <w:proofErr w:type="spellStart"/>
      <w:r w:rsidR="00BD552D">
        <w:t>H</w:t>
      </w:r>
      <w:r w:rsidR="00B85673">
        <w:t>anushek</w:t>
      </w:r>
      <w:proofErr w:type="spellEnd"/>
      <w:r w:rsidR="00E112EB">
        <w:t xml:space="preserve"> </w:t>
      </w:r>
      <w:r w:rsidR="008C5307">
        <w:t>from</w:t>
      </w:r>
      <w:r w:rsidR="00E112EB">
        <w:t xml:space="preserve"> Stanford,</w:t>
      </w:r>
      <w:r w:rsidR="00B90CEA">
        <w:t xml:space="preserve"> </w:t>
      </w:r>
      <w:r w:rsidR="00B90CEA" w:rsidRPr="00B90CEA">
        <w:t>finds an even bi</w:t>
      </w:r>
      <w:r w:rsidR="00046A16">
        <w:t>gg</w:t>
      </w:r>
      <w:r w:rsidR="00B90CEA" w:rsidRPr="00B90CEA">
        <w:t xml:space="preserve">er payoff from </w:t>
      </w:r>
      <w:r w:rsidR="00B90CEA" w:rsidRPr="00046A16">
        <w:rPr>
          <w:i/>
        </w:rPr>
        <w:t>quality</w:t>
      </w:r>
      <w:r w:rsidR="00B90CEA" w:rsidRPr="00B90CEA">
        <w:t xml:space="preserve"> improvements in education</w:t>
      </w:r>
      <w:r w:rsidR="000D7838">
        <w:t xml:space="preserve">, as measured by </w:t>
      </w:r>
      <w:r w:rsidR="00D21FB2">
        <w:t xml:space="preserve">a </w:t>
      </w:r>
      <w:r w:rsidR="000D7838">
        <w:t>student</w:t>
      </w:r>
      <w:r w:rsidR="00D21FB2">
        <w:t>’s cognitive skills.</w:t>
      </w:r>
      <w:r w:rsidR="000D7838">
        <w:t xml:space="preserve"> </w:t>
      </w:r>
      <w:r w:rsidR="00452C1B">
        <w:t xml:space="preserve">For example, </w:t>
      </w:r>
      <w:proofErr w:type="spellStart"/>
      <w:r w:rsidR="000D7838">
        <w:t>Hanushek</w:t>
      </w:r>
      <w:proofErr w:type="spellEnd"/>
      <w:r w:rsidR="00D21FB2">
        <w:t xml:space="preserve"> and </w:t>
      </w:r>
      <w:proofErr w:type="spellStart"/>
      <w:r w:rsidR="00D21FB2">
        <w:t>Woessman</w:t>
      </w:r>
      <w:r w:rsidR="000D7838">
        <w:t>’s</w:t>
      </w:r>
      <w:proofErr w:type="spellEnd"/>
      <w:r w:rsidR="000D7838">
        <w:t xml:space="preserve"> inter</w:t>
      </w:r>
      <w:r w:rsidR="004A1269">
        <w:t>national</w:t>
      </w:r>
      <w:r w:rsidR="000D7838">
        <w:t xml:space="preserve"> comparisons </w:t>
      </w:r>
      <w:r w:rsidR="00D21FB2">
        <w:t xml:space="preserve">of student performance and economic growth </w:t>
      </w:r>
      <w:r w:rsidR="00226C55">
        <w:t>find</w:t>
      </w:r>
      <w:r w:rsidR="000D7838">
        <w:t xml:space="preserve"> that</w:t>
      </w:r>
      <w:r w:rsidR="00D21FB2">
        <w:t xml:space="preserve"> </w:t>
      </w:r>
      <w:r w:rsidR="000D7838">
        <w:t xml:space="preserve">‘one standard deviation </w:t>
      </w:r>
      <w:r w:rsidR="00D21FB2">
        <w:t>in test scores …</w:t>
      </w:r>
      <w:r w:rsidR="000D7838">
        <w:t xml:space="preserve"> </w:t>
      </w:r>
      <w:r w:rsidR="00D21FB2">
        <w:t>is associated with a two percentage points higher average annual growth rate in GDP per capita across 40 years’ (</w:t>
      </w:r>
      <w:r w:rsidR="008F5318">
        <w:t xml:space="preserve">2009, </w:t>
      </w:r>
      <w:r w:rsidR="00D21FB2">
        <w:t>p.</w:t>
      </w:r>
      <w:r w:rsidR="00C04354">
        <w:t> </w:t>
      </w:r>
      <w:r w:rsidR="00D21FB2">
        <w:t>9)</w:t>
      </w:r>
      <w:r w:rsidR="00E0198D">
        <w:t>.</w:t>
      </w:r>
      <w:r w:rsidR="00046A16">
        <w:t xml:space="preserve"> </w:t>
      </w:r>
    </w:p>
    <w:p w:rsidR="00E0198D" w:rsidRDefault="00E0198D" w:rsidP="00E0198D">
      <w:pPr>
        <w:pStyle w:val="BodyText"/>
      </w:pPr>
      <w:r>
        <w:t>Before going on to explore some of the policy implications</w:t>
      </w:r>
      <w:r w:rsidR="002F0395">
        <w:t>,</w:t>
      </w:r>
      <w:r w:rsidR="00046A16">
        <w:t xml:space="preserve"> however</w:t>
      </w:r>
      <w:r>
        <w:t xml:space="preserve">, it may be worth a quick reality check. </w:t>
      </w:r>
      <w:r w:rsidR="00833891">
        <w:t>‘</w:t>
      </w:r>
      <w:r w:rsidR="00046A16">
        <w:t>H</w:t>
      </w:r>
      <w:r w:rsidR="00833891">
        <w:t>uman capital’</w:t>
      </w:r>
      <w:r>
        <w:t xml:space="preserve">, while important, is not </w:t>
      </w:r>
      <w:r>
        <w:rPr>
          <w:i/>
        </w:rPr>
        <w:t>all</w:t>
      </w:r>
      <w:r>
        <w:t xml:space="preserve"> that is needed</w:t>
      </w:r>
      <w:r w:rsidR="00046A16">
        <w:t xml:space="preserve"> for a successful economy</w:t>
      </w:r>
      <w:r>
        <w:t>. Throughout much of the post</w:t>
      </w:r>
      <w:r>
        <w:noBreakHyphen/>
        <w:t xml:space="preserve">war period, </w:t>
      </w:r>
      <w:smartTag w:uri="urn:schemas-microsoft-com:office:smarttags" w:element="place">
        <w:smartTag w:uri="urn:schemas-microsoft-com:office:smarttags" w:element="country-region">
          <w:r>
            <w:t>Australia</w:t>
          </w:r>
        </w:smartTag>
      </w:smartTag>
      <w:r>
        <w:t>’s productivity</w:t>
      </w:r>
      <w:r w:rsidR="0001203A" w:rsidRPr="0001203A">
        <w:t xml:space="preserve"> </w:t>
      </w:r>
      <w:r w:rsidR="0001203A">
        <w:t>performance</w:t>
      </w:r>
      <w:r>
        <w:t xml:space="preserve"> and income growth were poor compared to other OECD countries, despite our relatively highly educated workforce.</w:t>
      </w:r>
      <w:r w:rsidR="00046A16">
        <w:t xml:space="preserve"> </w:t>
      </w:r>
      <w:r>
        <w:t>Equally</w:t>
      </w:r>
      <w:r w:rsidR="00046A16">
        <w:t>,</w:t>
      </w:r>
      <w:r>
        <w:t xml:space="preserve"> </w:t>
      </w:r>
      <w:r w:rsidR="00046A16">
        <w:t xml:space="preserve">the </w:t>
      </w:r>
      <w:r>
        <w:t xml:space="preserve">surge in </w:t>
      </w:r>
      <w:r w:rsidR="00046A16">
        <w:t xml:space="preserve">our </w:t>
      </w:r>
      <w:r>
        <w:t xml:space="preserve">productivity growth from the early </w:t>
      </w:r>
      <w:proofErr w:type="spellStart"/>
      <w:r>
        <w:t>1990s</w:t>
      </w:r>
      <w:proofErr w:type="spellEnd"/>
      <w:r>
        <w:t xml:space="preserve"> — and the rise in per cap</w:t>
      </w:r>
      <w:r w:rsidR="002128F9">
        <w:t xml:space="preserve">ita incomes that accompanied it </w:t>
      </w:r>
      <w:r>
        <w:t xml:space="preserve">— cannot be explained by any sudden improvement in skill levels. Taking into account </w:t>
      </w:r>
      <w:r w:rsidR="00C91D73">
        <w:t xml:space="preserve">skills gained through </w:t>
      </w:r>
      <w:r w:rsidR="00D21FB2">
        <w:t xml:space="preserve">education and </w:t>
      </w:r>
      <w:r>
        <w:t xml:space="preserve">work experience, the growth in skills was faster in the </w:t>
      </w:r>
      <w:proofErr w:type="spellStart"/>
      <w:r>
        <w:t>1980s</w:t>
      </w:r>
      <w:proofErr w:type="spellEnd"/>
      <w:r>
        <w:t xml:space="preserve"> (when pr</w:t>
      </w:r>
      <w:r w:rsidR="00046A16">
        <w:t xml:space="preserve">oductivity growth was slow) than during the </w:t>
      </w:r>
      <w:proofErr w:type="spellStart"/>
      <w:r w:rsidR="00046A16">
        <w:t>1990s</w:t>
      </w:r>
      <w:proofErr w:type="spellEnd"/>
      <w:r>
        <w:t xml:space="preserve"> productivity surge</w:t>
      </w:r>
      <w:r w:rsidR="004A1269">
        <w:t xml:space="preserve"> (Barnes and Kennard 2002)</w:t>
      </w:r>
      <w:r>
        <w:t>.</w:t>
      </w:r>
    </w:p>
    <w:p w:rsidR="00E0198D" w:rsidRDefault="00E0198D" w:rsidP="00E0198D">
      <w:pPr>
        <w:pStyle w:val="BodyText"/>
      </w:pPr>
      <w:r>
        <w:t xml:space="preserve">As is now generally recognised, the transformation in </w:t>
      </w:r>
      <w:smartTag w:uri="urn:schemas-microsoft-com:office:smarttags" w:element="country-region">
        <w:smartTag w:uri="urn:schemas-microsoft-com:office:smarttags" w:element="place">
          <w:r>
            <w:t>Australia</w:t>
          </w:r>
        </w:smartTag>
      </w:smartTag>
      <w:r>
        <w:t xml:space="preserve">’s economic performance can be attributed mainly to </w:t>
      </w:r>
      <w:r w:rsidR="0001203A">
        <w:t>preceding waves</w:t>
      </w:r>
      <w:r>
        <w:t xml:space="preserve"> of microeconom</w:t>
      </w:r>
      <w:r w:rsidR="0001203A">
        <w:t>ic reform</w:t>
      </w:r>
      <w:r>
        <w:t xml:space="preserve"> that removed institutional and policy</w:t>
      </w:r>
      <w:r>
        <w:noBreakHyphen/>
        <w:t xml:space="preserve">related impediments to our economic performance, including </w:t>
      </w:r>
      <w:r w:rsidR="0001203A">
        <w:t xml:space="preserve">the progressive loosening of </w:t>
      </w:r>
      <w:r>
        <w:t xml:space="preserve">regulatory constraints on how labour </w:t>
      </w:r>
      <w:r w:rsidR="00046A16">
        <w:t>is</w:t>
      </w:r>
      <w:r>
        <w:t xml:space="preserve"> allocated and used in workplaces. Tackling those anti</w:t>
      </w:r>
      <w:r>
        <w:noBreakHyphen/>
        <w:t xml:space="preserve">competitive arrangements and other rigidities was necessary to realise the potential of </w:t>
      </w:r>
      <w:smartTag w:uri="urn:schemas-microsoft-com:office:smarttags" w:element="country-region">
        <w:r w:rsidR="002128F9">
          <w:t>Australia</w:t>
        </w:r>
      </w:smartTag>
      <w:r w:rsidR="002128F9">
        <w:t>’s</w:t>
      </w:r>
      <w:r>
        <w:t xml:space="preserve"> workforce — its</w:t>
      </w:r>
      <w:r w:rsidR="002128F9">
        <w:t xml:space="preserve"> human capital — </w:t>
      </w:r>
      <w:r w:rsidR="00046A16">
        <w:t>to</w:t>
      </w:r>
      <w:r w:rsidR="002128F9">
        <w:t xml:space="preserve"> contribut</w:t>
      </w:r>
      <w:r w:rsidR="00046A16">
        <w:t>e</w:t>
      </w:r>
      <w:r w:rsidR="002128F9">
        <w:t xml:space="preserve"> to more rapid productivity growth, and to </w:t>
      </w:r>
      <w:smartTag w:uri="urn:schemas-microsoft-com:office:smarttags" w:element="place">
        <w:smartTag w:uri="urn:schemas-microsoft-com:office:smarttags" w:element="country-region">
          <w:r w:rsidR="002128F9">
            <w:t>Australia</w:t>
          </w:r>
        </w:smartTag>
      </w:smartTag>
      <w:r w:rsidR="002128F9">
        <w:t xml:space="preserve"> </w:t>
      </w:r>
      <w:r w:rsidR="00046A16">
        <w:t>significantly reducing</w:t>
      </w:r>
      <w:r w:rsidR="002128F9">
        <w:t xml:space="preserve"> the </w:t>
      </w:r>
      <w:r w:rsidR="00046A16">
        <w:t xml:space="preserve">income </w:t>
      </w:r>
      <w:r w:rsidR="002128F9">
        <w:t>gap with the rest of the industrialised world.</w:t>
      </w:r>
      <w:r w:rsidR="00046A16">
        <w:t xml:space="preserve"> </w:t>
      </w:r>
    </w:p>
    <w:p w:rsidR="002128F9" w:rsidRDefault="002128F9" w:rsidP="00E0198D">
      <w:pPr>
        <w:pStyle w:val="BodyText"/>
      </w:pPr>
      <w:r>
        <w:t xml:space="preserve">While this process has been very important, and is not yet over, it is obvious that our future economic progress cannot depend on ‘catch-up’ alone. As </w:t>
      </w:r>
      <w:smartTag w:uri="urn:schemas-microsoft-com:office:smarttags" w:element="place">
        <w:smartTag w:uri="urn:schemas-microsoft-com:office:smarttags" w:element="country-region">
          <w:r>
            <w:t>Australia</w:t>
          </w:r>
        </w:smartTag>
      </w:smartTag>
      <w:r>
        <w:t xml:space="preserve"> gets </w:t>
      </w:r>
      <w:r>
        <w:lastRenderedPageBreak/>
        <w:t>closer to the frontiers of economic performance, our progress will depend more and more on our capacity as a society to invent, innovate and adapt.</w:t>
      </w:r>
      <w:r w:rsidR="00046A16">
        <w:t xml:space="preserve"> But it is </w:t>
      </w:r>
      <w:r>
        <w:t xml:space="preserve">important </w:t>
      </w:r>
      <w:r w:rsidR="00046A16">
        <w:t xml:space="preserve">to remember </w:t>
      </w:r>
      <w:r>
        <w:t xml:space="preserve">that our success in innovation and adaptation will depend both on the skills and attitudes of our people, and </w:t>
      </w:r>
      <w:r w:rsidR="00046A16">
        <w:t xml:space="preserve">on </w:t>
      </w:r>
      <w:r>
        <w:t>how well they are utilized in enterprises of all kinds throughout the country.</w:t>
      </w:r>
      <w:r w:rsidR="00046A16">
        <w:t xml:space="preserve"> In short, the functioning of labour markets </w:t>
      </w:r>
      <w:r w:rsidR="0001203A">
        <w:t>and the flexibility of workplaces are</w:t>
      </w:r>
      <w:r w:rsidR="00046A16">
        <w:t xml:space="preserve"> as important </w:t>
      </w:r>
      <w:r w:rsidR="00CE3426">
        <w:t xml:space="preserve">to the </w:t>
      </w:r>
      <w:r w:rsidR="00DB6F28">
        <w:t xml:space="preserve">effective </w:t>
      </w:r>
      <w:r w:rsidR="00CE3426">
        <w:t xml:space="preserve">contribution of human capital </w:t>
      </w:r>
      <w:r w:rsidR="002F0395">
        <w:t xml:space="preserve">to </w:t>
      </w:r>
      <w:smartTag w:uri="urn:schemas-microsoft-com:office:smarttags" w:element="country-region">
        <w:smartTag w:uri="urn:schemas-microsoft-com:office:smarttags" w:element="place">
          <w:r w:rsidR="002F0395">
            <w:t>Australia</w:t>
          </w:r>
        </w:smartTag>
      </w:smartTag>
      <w:r w:rsidR="002F0395">
        <w:t xml:space="preserve">’s economic </w:t>
      </w:r>
      <w:r w:rsidR="0001203A">
        <w:t>performance</w:t>
      </w:r>
      <w:r w:rsidR="00CE3426">
        <w:t xml:space="preserve"> </w:t>
      </w:r>
      <w:r w:rsidR="00046A16">
        <w:t xml:space="preserve">as </w:t>
      </w:r>
      <w:r w:rsidR="0001203A">
        <w:t xml:space="preserve">are </w:t>
      </w:r>
      <w:r w:rsidR="00046A16">
        <w:t>our education and training systems.</w:t>
      </w:r>
    </w:p>
    <w:p w:rsidR="002128F9" w:rsidRDefault="004C0D38" w:rsidP="00E0198D">
      <w:pPr>
        <w:pStyle w:val="BodyText"/>
      </w:pPr>
      <w:r>
        <w:t>F</w:t>
      </w:r>
      <w:r w:rsidR="002128F9">
        <w:t xml:space="preserve">urther motivation for giving more attention to human capital development is the looming challenge of population ageing. </w:t>
      </w:r>
      <w:r w:rsidR="00046A16">
        <w:t>C</w:t>
      </w:r>
      <w:r w:rsidR="002128F9">
        <w:t>onsequent</w:t>
      </w:r>
      <w:r w:rsidR="00CE3426">
        <w:t>ly</w:t>
      </w:r>
      <w:r w:rsidR="002128F9">
        <w:t xml:space="preserve"> </w:t>
      </w:r>
      <w:r w:rsidR="00046A16">
        <w:t xml:space="preserve">lower participation rates and </w:t>
      </w:r>
      <w:r w:rsidR="002128F9">
        <w:t xml:space="preserve">higher dependency ratios </w:t>
      </w:r>
      <w:r>
        <w:t>would</w:t>
      </w:r>
      <w:r w:rsidR="002128F9">
        <w:t xml:space="preserve"> see per capita income growth </w:t>
      </w:r>
      <w:r w:rsidR="00046A16">
        <w:t>decelerate</w:t>
      </w:r>
      <w:r w:rsidR="002128F9">
        <w:t xml:space="preserve"> at the same time as per capita spending on government services </w:t>
      </w:r>
      <w:r w:rsidR="00046A16">
        <w:t>accelerates</w:t>
      </w:r>
      <w:r w:rsidR="002128F9">
        <w:t xml:space="preserve">. This does not mean that policies </w:t>
      </w:r>
      <w:r w:rsidR="00BA735B">
        <w:t>that could</w:t>
      </w:r>
      <w:r w:rsidR="002128F9">
        <w:t xml:space="preserve"> cost</w:t>
      </w:r>
      <w:r w:rsidR="002128F9">
        <w:noBreakHyphen/>
        <w:t xml:space="preserve">effectively promote productivity and participation, including through </w:t>
      </w:r>
      <w:r w:rsidR="00E112EB">
        <w:t>human capital</w:t>
      </w:r>
      <w:r w:rsidR="0001203A">
        <w:t xml:space="preserve"> development</w:t>
      </w:r>
      <w:r w:rsidR="00C25CF3">
        <w:t>,</w:t>
      </w:r>
      <w:r w:rsidR="002128F9">
        <w:t xml:space="preserve"> should not have been pursued </w:t>
      </w:r>
      <w:r w:rsidR="00D21FB2">
        <w:rPr>
          <w:i/>
        </w:rPr>
        <w:t>earlier</w:t>
      </w:r>
      <w:r w:rsidR="00D21FB2">
        <w:t xml:space="preserve"> </w:t>
      </w:r>
      <w:r w:rsidR="002128F9">
        <w:t xml:space="preserve">— simply that the opportunity cost of not doing so has </w:t>
      </w:r>
      <w:r w:rsidR="00C25CF3">
        <w:t>increased</w:t>
      </w:r>
      <w:r w:rsidR="002128F9">
        <w:t>.</w:t>
      </w:r>
    </w:p>
    <w:p w:rsidR="00BA735B" w:rsidRDefault="00BA735B" w:rsidP="00BA735B">
      <w:pPr>
        <w:pStyle w:val="Heading3"/>
      </w:pPr>
      <w:r>
        <w:t xml:space="preserve">How is </w:t>
      </w:r>
      <w:smartTag w:uri="urn:schemas-microsoft-com:office:smarttags" w:element="place">
        <w:smartTag w:uri="urn:schemas-microsoft-com:office:smarttags" w:element="country-region">
          <w:r>
            <w:t>Australia</w:t>
          </w:r>
        </w:smartTag>
      </w:smartTag>
      <w:r>
        <w:t xml:space="preserve"> performing?</w:t>
      </w:r>
    </w:p>
    <w:p w:rsidR="002128F9" w:rsidRDefault="002128F9" w:rsidP="00E0198D">
      <w:pPr>
        <w:pStyle w:val="BodyText"/>
      </w:pPr>
      <w:r>
        <w:t>Well,</w:t>
      </w:r>
      <w:r w:rsidRPr="00CE3426">
        <w:t xml:space="preserve"> how </w:t>
      </w:r>
      <w:r w:rsidR="00BA735B" w:rsidRPr="00CE3426">
        <w:t>have we been</w:t>
      </w:r>
      <w:r w:rsidRPr="00CE3426">
        <w:t xml:space="preserve"> doing</w:t>
      </w:r>
      <w:r>
        <w:t xml:space="preserve">? </w:t>
      </w:r>
      <w:r w:rsidR="0001203A">
        <w:t>The</w:t>
      </w:r>
      <w:r w:rsidR="00BA735B">
        <w:t xml:space="preserve"> short </w:t>
      </w:r>
      <w:r>
        <w:t xml:space="preserve">answer </w:t>
      </w:r>
      <w:r w:rsidR="0001203A">
        <w:t xml:space="preserve">to that </w:t>
      </w:r>
      <w:r w:rsidR="00BA735B">
        <w:t xml:space="preserve">is </w:t>
      </w:r>
      <w:r w:rsidR="00C91D73">
        <w:t>‘</w:t>
      </w:r>
      <w:r>
        <w:t xml:space="preserve">not bad, but </w:t>
      </w:r>
      <w:r w:rsidR="00BA735B">
        <w:t>we</w:t>
      </w:r>
      <w:r>
        <w:t xml:space="preserve"> need to do </w:t>
      </w:r>
      <w:r w:rsidR="0001203A">
        <w:t xml:space="preserve">much </w:t>
      </w:r>
      <w:r>
        <w:t>better.</w:t>
      </w:r>
      <w:r w:rsidR="00C91D73">
        <w:t>’</w:t>
      </w:r>
    </w:p>
    <w:p w:rsidR="002128F9" w:rsidRDefault="002F0395" w:rsidP="00E0198D">
      <w:pPr>
        <w:pStyle w:val="BodyText"/>
        <w:rPr>
          <w:szCs w:val="26"/>
        </w:rPr>
      </w:pPr>
      <w:r>
        <w:t>To begin with</w:t>
      </w:r>
      <w:r w:rsidR="00BA735B">
        <w:t>, we have</w:t>
      </w:r>
      <w:r w:rsidR="002128F9">
        <w:t xml:space="preserve"> seen a significant rise in educational attainment </w:t>
      </w:r>
      <w:r>
        <w:t xml:space="preserve">in </w:t>
      </w:r>
      <w:smartTag w:uri="urn:schemas-microsoft-com:office:smarttags" w:element="place">
        <w:smartTag w:uri="urn:schemas-microsoft-com:office:smarttags" w:element="country-region">
          <w:r>
            <w:t>Australia</w:t>
          </w:r>
        </w:smartTag>
      </w:smartTag>
      <w:r>
        <w:t xml:space="preserve"> </w:t>
      </w:r>
      <w:r w:rsidR="002128F9">
        <w:t xml:space="preserve">over </w:t>
      </w:r>
      <w:r w:rsidR="00BA735B">
        <w:t xml:space="preserve">the </w:t>
      </w:r>
      <w:r w:rsidR="002128F9">
        <w:t xml:space="preserve">past few decades, including Year 12 completions and </w:t>
      </w:r>
      <w:r>
        <w:t xml:space="preserve">participation in </w:t>
      </w:r>
      <w:r w:rsidR="002128F9">
        <w:t>tertiary study</w:t>
      </w:r>
      <w:r>
        <w:t>, which is a good thing</w:t>
      </w:r>
      <w:r w:rsidR="002128F9">
        <w:t>.</w:t>
      </w:r>
      <w:r w:rsidR="00E31AA3">
        <w:t xml:space="preserve"> </w:t>
      </w:r>
      <w:r w:rsidR="002128F9">
        <w:t>However, most</w:t>
      </w:r>
      <w:r w:rsidR="00BA735B">
        <w:t xml:space="preserve"> of th</w:t>
      </w:r>
      <w:r w:rsidR="00C91D73">
        <w:t>e gains in Year 12 completion</w:t>
      </w:r>
      <w:r w:rsidR="004C0D38">
        <w:t>s</w:t>
      </w:r>
      <w:r w:rsidR="00BA735B">
        <w:t xml:space="preserve"> </w:t>
      </w:r>
      <w:r w:rsidR="002128F9">
        <w:t>occurr</w:t>
      </w:r>
      <w:r w:rsidR="00060DC5">
        <w:t>e</w:t>
      </w:r>
      <w:r w:rsidR="002128F9">
        <w:t>d in</w:t>
      </w:r>
      <w:r w:rsidR="00CE3426">
        <w:t xml:space="preserve"> the</w:t>
      </w:r>
      <w:r w:rsidR="002128F9">
        <w:t xml:space="preserve"> </w:t>
      </w:r>
      <w:r w:rsidR="002128F9" w:rsidRPr="00DB6F28">
        <w:t>decade</w:t>
      </w:r>
      <w:r w:rsidR="002128F9" w:rsidRPr="00CE3426">
        <w:t xml:space="preserve"> from 1983</w:t>
      </w:r>
      <w:r w:rsidR="002128F9">
        <w:rPr>
          <w:b/>
          <w:i/>
        </w:rPr>
        <w:t xml:space="preserve"> — </w:t>
      </w:r>
      <w:r>
        <w:t xml:space="preserve">there has been little or no real progress since </w:t>
      </w:r>
      <w:r w:rsidR="004C0D38">
        <w:t>then</w:t>
      </w:r>
      <w:r w:rsidR="00E31AA3">
        <w:rPr>
          <w:szCs w:val="26"/>
        </w:rPr>
        <w:t>.</w:t>
      </w:r>
    </w:p>
    <w:p w:rsidR="00E31AA3" w:rsidRDefault="00E31AA3" w:rsidP="00E31AA3">
      <w:pPr>
        <w:pStyle w:val="BodyText"/>
      </w:pPr>
      <w:r>
        <w:t>Also</w:t>
      </w:r>
      <w:r w:rsidR="002F0395">
        <w:t>,</w:t>
      </w:r>
      <w:r>
        <w:t xml:space="preserve"> </w:t>
      </w:r>
      <w:r w:rsidR="00BA735B">
        <w:t>there are still</w:t>
      </w:r>
      <w:r>
        <w:t xml:space="preserve"> over </w:t>
      </w:r>
      <w:r w:rsidRPr="00BA735B">
        <w:t>20</w:t>
      </w:r>
      <w:r>
        <w:rPr>
          <w:i/>
        </w:rPr>
        <w:t> </w:t>
      </w:r>
      <w:r w:rsidRPr="00E31AA3">
        <w:t>per cent of 20</w:t>
      </w:r>
      <w:r w:rsidRPr="00E31AA3">
        <w:noBreakHyphen/>
        <w:t xml:space="preserve">24 year olds </w:t>
      </w:r>
      <w:r w:rsidR="0001203A">
        <w:t xml:space="preserve">in </w:t>
      </w:r>
      <w:smartTag w:uri="urn:schemas-microsoft-com:office:smarttags" w:element="country-region">
        <w:smartTag w:uri="urn:schemas-microsoft-com:office:smarttags" w:element="place">
          <w:r w:rsidR="0001203A">
            <w:t>Australia</w:t>
          </w:r>
        </w:smartTag>
      </w:smartTag>
      <w:r w:rsidR="0001203A">
        <w:t xml:space="preserve"> </w:t>
      </w:r>
      <w:r w:rsidRPr="00E31AA3">
        <w:t xml:space="preserve">who are </w:t>
      </w:r>
      <w:r w:rsidR="00CC5748">
        <w:t xml:space="preserve">not </w:t>
      </w:r>
      <w:r w:rsidR="00BA735B">
        <w:t xml:space="preserve">fully </w:t>
      </w:r>
      <w:r>
        <w:t xml:space="preserve">engaged in </w:t>
      </w:r>
      <w:r w:rsidR="00CC5748">
        <w:t xml:space="preserve">either </w:t>
      </w:r>
      <w:r>
        <w:t xml:space="preserve">education and training </w:t>
      </w:r>
      <w:r w:rsidR="004C0D38">
        <w:t>or</w:t>
      </w:r>
      <w:r>
        <w:t xml:space="preserve"> employment — </w:t>
      </w:r>
      <w:r w:rsidR="00BA735B">
        <w:t xml:space="preserve">and </w:t>
      </w:r>
      <w:r>
        <w:t>this proportion has not improved much over the past decade</w:t>
      </w:r>
      <w:r w:rsidR="002F0395">
        <w:t>,</w:t>
      </w:r>
      <w:r>
        <w:t xml:space="preserve"> despite historically low unemployment.</w:t>
      </w:r>
    </w:p>
    <w:p w:rsidR="00E31AA3" w:rsidRDefault="00E31AA3" w:rsidP="00BA735B">
      <w:pPr>
        <w:pStyle w:val="BodyText"/>
      </w:pPr>
      <w:r>
        <w:t xml:space="preserve">In terms of the </w:t>
      </w:r>
      <w:r>
        <w:rPr>
          <w:i/>
        </w:rPr>
        <w:t xml:space="preserve">quality </w:t>
      </w:r>
      <w:r w:rsidRPr="00E31AA3">
        <w:t>of education, as mea</w:t>
      </w:r>
      <w:r>
        <w:t xml:space="preserve">sured by standardised international tests of foundation skills at different ages, the bottom line is that while </w:t>
      </w:r>
      <w:smartTag w:uri="urn:schemas-microsoft-com:office:smarttags" w:element="country-region">
        <w:smartTag w:uri="urn:schemas-microsoft-com:office:smarttags" w:element="place">
          <w:r>
            <w:t>Australia</w:t>
          </w:r>
        </w:smartTag>
      </w:smartTag>
      <w:r>
        <w:t xml:space="preserve"> does well on </w:t>
      </w:r>
      <w:r w:rsidRPr="0001203A">
        <w:t>average</w:t>
      </w:r>
      <w:r w:rsidR="00BA735B">
        <w:t xml:space="preserve">, </w:t>
      </w:r>
      <w:r>
        <w:t>it does less well than other c</w:t>
      </w:r>
      <w:r w:rsidR="00BA735B">
        <w:t xml:space="preserve">ountries for </w:t>
      </w:r>
      <w:r w:rsidR="002F0395">
        <w:t xml:space="preserve">students </w:t>
      </w:r>
      <w:r w:rsidR="004C0D38">
        <w:t>from</w:t>
      </w:r>
      <w:r w:rsidR="002F0395">
        <w:t xml:space="preserve"> lower socio-economic backgrounds</w:t>
      </w:r>
      <w:r w:rsidR="00BA735B">
        <w:t>. Moreover, for all students</w:t>
      </w:r>
      <w:r w:rsidR="00CE3426">
        <w:t>,</w:t>
      </w:r>
      <w:r w:rsidR="00BA735B">
        <w:t xml:space="preserve"> </w:t>
      </w:r>
      <w:r>
        <w:t>we seem to have been falling behind in some key areas.</w:t>
      </w:r>
      <w:r w:rsidR="00DB6F28">
        <w:t xml:space="preserve"> Let me elaborate.</w:t>
      </w:r>
    </w:p>
    <w:p w:rsidR="0001203A" w:rsidRPr="00E31AA3" w:rsidRDefault="0001203A" w:rsidP="0001203A">
      <w:pPr>
        <w:pStyle w:val="Heading4"/>
      </w:pPr>
      <w:r>
        <w:lastRenderedPageBreak/>
        <w:t>A mixed international report card</w:t>
      </w:r>
    </w:p>
    <w:p w:rsidR="002F52C4" w:rsidRDefault="00E31AA3" w:rsidP="00E0198D">
      <w:pPr>
        <w:pStyle w:val="BodyText"/>
      </w:pPr>
      <w:r>
        <w:t xml:space="preserve">In the most </w:t>
      </w:r>
      <w:r w:rsidR="00BA735B">
        <w:t>recent data (for 2006</w:t>
      </w:r>
      <w:r w:rsidR="002F52C4">
        <w:t xml:space="preserve">) Australian students rated significantly above the average scores for OECD countries in </w:t>
      </w:r>
      <w:r w:rsidR="00BA735B">
        <w:t xml:space="preserve">the highly regarded </w:t>
      </w:r>
      <w:smartTag w:uri="urn:schemas-microsoft-com:office:smarttags" w:element="place">
        <w:smartTag w:uri="urn:schemas-microsoft-com:office:smarttags" w:element="City">
          <w:r w:rsidR="002F52C4">
            <w:t>PISA</w:t>
          </w:r>
        </w:smartTag>
      </w:smartTag>
      <w:r w:rsidR="00CC5748">
        <w:t xml:space="preserve"> </w:t>
      </w:r>
      <w:r w:rsidR="004C0D38">
        <w:t xml:space="preserve">tests </w:t>
      </w:r>
      <w:r w:rsidR="00CC5748">
        <w:t>(Programme for International Student Assessment)</w:t>
      </w:r>
      <w:r w:rsidR="002F52C4">
        <w:t xml:space="preserve">. Accounting for the </w:t>
      </w:r>
      <w:r w:rsidR="002F52C4" w:rsidRPr="00150DAC">
        <w:t>dispersion</w:t>
      </w:r>
      <w:r w:rsidR="002F52C4">
        <w:t xml:space="preserve"> of results </w:t>
      </w:r>
      <w:r w:rsidR="00150DAC">
        <w:t>around the mean</w:t>
      </w:r>
      <w:r w:rsidR="004C0D38">
        <w:t>,</w:t>
      </w:r>
      <w:r w:rsidR="00150DAC">
        <w:t xml:space="preserve"> </w:t>
      </w:r>
      <w:r w:rsidR="004C0D38">
        <w:t>we find that</w:t>
      </w:r>
      <w:r w:rsidR="002F52C4">
        <w:t xml:space="preserve"> across all three areas tested (reading, maths and scientific ‘literacy’) higher proportions of Australian 15 year olds were in the </w:t>
      </w:r>
      <w:r w:rsidR="002F52C4">
        <w:rPr>
          <w:i/>
        </w:rPr>
        <w:t xml:space="preserve">top </w:t>
      </w:r>
      <w:r w:rsidR="002F52C4">
        <w:t xml:space="preserve">levels, and smaller proportions in the </w:t>
      </w:r>
      <w:r w:rsidR="002F52C4">
        <w:rPr>
          <w:i/>
        </w:rPr>
        <w:t>bottom</w:t>
      </w:r>
      <w:r w:rsidR="002F52C4">
        <w:t xml:space="preserve"> levels, than the OECD average.</w:t>
      </w:r>
      <w:r w:rsidR="002F0395">
        <w:t xml:space="preserve"> </w:t>
      </w:r>
      <w:r w:rsidR="00150DAC">
        <w:t>While this is encouraging</w:t>
      </w:r>
      <w:r w:rsidR="002F52C4">
        <w:t xml:space="preserve">, our </w:t>
      </w:r>
      <w:r w:rsidR="00100E53">
        <w:t xml:space="preserve">performance was exceeded by up to eight other countries </w:t>
      </w:r>
      <w:r w:rsidR="00150DAC">
        <w:t xml:space="preserve">in </w:t>
      </w:r>
      <w:r w:rsidR="00100E53">
        <w:t xml:space="preserve">these tests </w:t>
      </w:r>
      <w:r w:rsidR="00100E53" w:rsidRPr="00150DAC">
        <w:t>and</w:t>
      </w:r>
      <w:r w:rsidR="00100E53">
        <w:t xml:space="preserve">, in every case, we </w:t>
      </w:r>
      <w:r w:rsidR="00150DAC">
        <w:t xml:space="preserve">came in </w:t>
      </w:r>
      <w:r w:rsidR="00100E53">
        <w:t>well below the top performer.</w:t>
      </w:r>
    </w:p>
    <w:p w:rsidR="00100E53" w:rsidRPr="00100E53" w:rsidRDefault="00150DAC" w:rsidP="00100E53">
      <w:pPr>
        <w:pStyle w:val="BodyText"/>
      </w:pPr>
      <w:r>
        <w:t>It is a</w:t>
      </w:r>
      <w:r w:rsidR="00100E53">
        <w:t xml:space="preserve">lso </w:t>
      </w:r>
      <w:r w:rsidR="00DC32C1">
        <w:t>worth noting</w:t>
      </w:r>
      <w:r>
        <w:t xml:space="preserve"> that we don’t do as well in</w:t>
      </w:r>
      <w:r w:rsidR="00100E53">
        <w:t xml:space="preserve"> a separate international test that focuses on maths and science (</w:t>
      </w:r>
      <w:r w:rsidR="00CC5748">
        <w:t xml:space="preserve">Trends in International Mathematics and Science Study </w:t>
      </w:r>
      <w:r w:rsidR="002476F3">
        <w:t>[</w:t>
      </w:r>
      <w:proofErr w:type="spellStart"/>
      <w:r w:rsidR="00100E53">
        <w:t>TIMMS</w:t>
      </w:r>
      <w:proofErr w:type="spellEnd"/>
      <w:r w:rsidR="002476F3">
        <w:t>]</w:t>
      </w:r>
      <w:r w:rsidR="00100E53">
        <w:t>) — especially in relation to the proportion of students who do not attain the defined ‘low benchmark’ (</w:t>
      </w:r>
      <w:r>
        <w:t xml:space="preserve">where </w:t>
      </w:r>
      <w:r w:rsidR="00100E53">
        <w:t xml:space="preserve">we are at the </w:t>
      </w:r>
      <w:r w:rsidR="00100E53" w:rsidRPr="00150DAC">
        <w:t>median</w:t>
      </w:r>
      <w:r w:rsidR="00100E53">
        <w:t>).</w:t>
      </w:r>
    </w:p>
    <w:p w:rsidR="009132BB" w:rsidRDefault="00100E53" w:rsidP="00136050">
      <w:pPr>
        <w:pStyle w:val="BodyText"/>
      </w:pPr>
      <w:r>
        <w:t xml:space="preserve">When it comes to how well children from lower SES groups do, we slip further down the rankings. The educational attainment and occupational status of parents explain a significant part of the variance in our </w:t>
      </w:r>
      <w:r w:rsidR="00150DAC">
        <w:t>results</w:t>
      </w:r>
      <w:r>
        <w:t xml:space="preserve"> — less than the OECD average, but a </w:t>
      </w:r>
      <w:r w:rsidRPr="00150DAC">
        <w:t>lot</w:t>
      </w:r>
      <w:r>
        <w:t xml:space="preserve"> more than for the top performing countries (and </w:t>
      </w:r>
      <w:smartTag w:uri="urn:schemas-microsoft-com:office:smarttags" w:element="place">
        <w:smartTag w:uri="urn:schemas-microsoft-com:office:smarttags" w:element="country-region">
          <w:r>
            <w:t>New Zealand</w:t>
          </w:r>
        </w:smartTag>
      </w:smartTag>
      <w:r>
        <w:t>)</w:t>
      </w:r>
      <w:r w:rsidR="009132BB">
        <w:t>.</w:t>
      </w:r>
      <w:r w:rsidR="00150DAC">
        <w:t xml:space="preserve"> </w:t>
      </w:r>
      <w:r w:rsidR="009132BB">
        <w:t>This is mo</w:t>
      </w:r>
      <w:r w:rsidR="00150DAC">
        <w:t>st</w:t>
      </w:r>
      <w:r w:rsidR="009132BB">
        <w:t xml:space="preserve"> clearly illustrated in a 2003 comparison with </w:t>
      </w:r>
      <w:smartTag w:uri="urn:schemas-microsoft-com:office:smarttags" w:element="country-region">
        <w:r w:rsidR="009132BB">
          <w:t>Finland</w:t>
        </w:r>
      </w:smartTag>
      <w:r w:rsidR="009132BB">
        <w:t xml:space="preserve"> (</w:t>
      </w:r>
      <w:r w:rsidR="00150DAC">
        <w:t xml:space="preserve">the </w:t>
      </w:r>
      <w:r w:rsidR="009132BB">
        <w:t xml:space="preserve">top performer) which shows the </w:t>
      </w:r>
      <w:r w:rsidR="00150DAC">
        <w:t>‘</w:t>
      </w:r>
      <w:r w:rsidR="009132BB">
        <w:t>performance gradient</w:t>
      </w:r>
      <w:r w:rsidR="00150DAC">
        <w:t>’</w:t>
      </w:r>
      <w:r w:rsidR="009132BB">
        <w:t xml:space="preserve"> in relation to social advantage to be significantly steeper in </w:t>
      </w:r>
      <w:smartTag w:uri="urn:schemas-microsoft-com:office:smarttags" w:element="place">
        <w:smartTag w:uri="urn:schemas-microsoft-com:office:smarttags" w:element="country-region">
          <w:r w:rsidR="009132BB">
            <w:t>Australia</w:t>
          </w:r>
        </w:smartTag>
      </w:smartTag>
      <w:r w:rsidR="009132BB">
        <w:t>.</w:t>
      </w:r>
    </w:p>
    <w:p w:rsidR="009132BB" w:rsidRDefault="009132BB" w:rsidP="00136050">
      <w:pPr>
        <w:pStyle w:val="BodyText"/>
      </w:pPr>
      <w:r>
        <w:t>As Peter D</w:t>
      </w:r>
      <w:r w:rsidR="00150DAC">
        <w:t xml:space="preserve">awkins from </w:t>
      </w:r>
      <w:smartTag w:uri="urn:schemas-microsoft-com:office:smarttags" w:element="State">
        <w:r w:rsidR="00150DAC">
          <w:t>Victoria</w:t>
        </w:r>
      </w:smartTag>
      <w:r w:rsidR="00150DAC">
        <w:t>’s</w:t>
      </w:r>
      <w:r>
        <w:t xml:space="preserve"> Department of Education and Early Child</w:t>
      </w:r>
      <w:r w:rsidR="00150DAC">
        <w:t>hood</w:t>
      </w:r>
      <w:r>
        <w:t xml:space="preserve"> Development has noted, </w:t>
      </w:r>
      <w:r w:rsidR="009723DF">
        <w:t>‘</w:t>
      </w:r>
      <w:smartTag w:uri="urn:schemas-microsoft-com:office:smarttags" w:element="place">
        <w:smartTag w:uri="urn:schemas-microsoft-com:office:smarttags" w:element="country-region">
          <w:r>
            <w:t>Australia</w:t>
          </w:r>
        </w:smartTag>
      </w:smartTag>
      <w:r>
        <w:t>’s high SES students on average achieve outstandingly good outcomes by international standards, whereas the outcomes are comparatively mediocre for low SES students</w:t>
      </w:r>
      <w:r w:rsidR="009723DF">
        <w:t>’</w:t>
      </w:r>
      <w:r w:rsidR="002E11C0">
        <w:t xml:space="preserve"> (Dawkins 2010).</w:t>
      </w:r>
    </w:p>
    <w:p w:rsidR="00DC32C1" w:rsidRDefault="00DC32C1" w:rsidP="00DC32C1">
      <w:pPr>
        <w:pStyle w:val="Heading4"/>
      </w:pPr>
      <w:r>
        <w:t>Going backwards in ‘foundation skills’?</w:t>
      </w:r>
    </w:p>
    <w:p w:rsidR="00357392" w:rsidRDefault="00357392" w:rsidP="00136050">
      <w:pPr>
        <w:pStyle w:val="BodyText"/>
      </w:pPr>
      <w:r>
        <w:t>Cause</w:t>
      </w:r>
      <w:r w:rsidR="009132BB">
        <w:t xml:space="preserve"> for further concern is evidence </w:t>
      </w:r>
      <w:r w:rsidR="004C0D38">
        <w:t xml:space="preserve">suggesting </w:t>
      </w:r>
      <w:r w:rsidR="009132BB">
        <w:t xml:space="preserve">that </w:t>
      </w:r>
      <w:smartTag w:uri="urn:schemas-microsoft-com:office:smarttags" w:element="country-region">
        <w:smartTag w:uri="urn:schemas-microsoft-com:office:smarttags" w:element="place">
          <w:r w:rsidR="009132BB">
            <w:t>Australia</w:t>
          </w:r>
        </w:smartTag>
      </w:smartTag>
      <w:r w:rsidR="009132BB">
        <w:t xml:space="preserve">’s comparative educational performance is not improving; </w:t>
      </w:r>
      <w:r w:rsidR="009132BB" w:rsidRPr="00150DAC">
        <w:t>indeed</w:t>
      </w:r>
      <w:r w:rsidR="009132BB">
        <w:rPr>
          <w:i/>
        </w:rPr>
        <w:t xml:space="preserve"> </w:t>
      </w:r>
      <w:r w:rsidR="009132BB">
        <w:t xml:space="preserve">that it is </w:t>
      </w:r>
      <w:r w:rsidR="009132BB">
        <w:rPr>
          <w:i/>
        </w:rPr>
        <w:t>declining</w:t>
      </w:r>
      <w:r w:rsidR="009132BB">
        <w:t xml:space="preserve"> for the foundation skills of literacy and maths.</w:t>
      </w:r>
      <w:r>
        <w:t xml:space="preserve"> This can be seen from summary </w:t>
      </w:r>
      <w:r w:rsidR="00DC32C1">
        <w:t>information</w:t>
      </w:r>
      <w:r>
        <w:t xml:space="preserve"> </w:t>
      </w:r>
      <w:r w:rsidR="002F0395">
        <w:t>in</w:t>
      </w:r>
      <w:r>
        <w:t xml:space="preserve"> the </w:t>
      </w:r>
      <w:proofErr w:type="spellStart"/>
      <w:r w:rsidR="00150DAC">
        <w:t>COAG</w:t>
      </w:r>
      <w:proofErr w:type="spellEnd"/>
      <w:r w:rsidR="00150DAC">
        <w:t xml:space="preserve"> Reform Council’s</w:t>
      </w:r>
      <w:r>
        <w:t xml:space="preserve"> first report on the National Education Agreement</w:t>
      </w:r>
      <w:r w:rsidR="00DC32C1">
        <w:t xml:space="preserve"> last year. This shows</w:t>
      </w:r>
      <w:r w:rsidR="00E112EB">
        <w:t>,</w:t>
      </w:r>
      <w:r w:rsidR="00DC32C1">
        <w:t xml:space="preserve"> for example</w:t>
      </w:r>
      <w:r w:rsidR="00E112EB">
        <w:t>,</w:t>
      </w:r>
      <w:r w:rsidR="00DC32C1">
        <w:t xml:space="preserve"> that the mean score for reading literacy declined from 528 to 513 between 2000 and 2006, with the number of countries that were ‘significantly better’ </w:t>
      </w:r>
      <w:r w:rsidR="004C0D38">
        <w:t xml:space="preserve">than us </w:t>
      </w:r>
      <w:r w:rsidR="00DC32C1">
        <w:t>rising from one to five.</w:t>
      </w:r>
      <w:r w:rsidR="00E112EB">
        <w:t xml:space="preserve"> </w:t>
      </w:r>
      <w:r w:rsidR="00DC32C1">
        <w:t>T</w:t>
      </w:r>
      <w:r>
        <w:t xml:space="preserve">he </w:t>
      </w:r>
      <w:r w:rsidR="00DC32C1">
        <w:t xml:space="preserve">mean </w:t>
      </w:r>
      <w:r>
        <w:t xml:space="preserve">decline was </w:t>
      </w:r>
      <w:r w:rsidR="00150DAC">
        <w:t>found</w:t>
      </w:r>
      <w:r>
        <w:t xml:space="preserve"> to have occurred through a sharp drop (from 18 to 11 per cent) in the proportion of students attaining the </w:t>
      </w:r>
      <w:r w:rsidRPr="00DC32C1">
        <w:t>highest</w:t>
      </w:r>
      <w:r>
        <w:t xml:space="preserve"> level of proficiency, without any </w:t>
      </w:r>
      <w:r w:rsidR="00CE3426">
        <w:t>compensating rise</w:t>
      </w:r>
      <w:r>
        <w:t xml:space="preserve"> at </w:t>
      </w:r>
      <w:r w:rsidR="00CE3426">
        <w:t xml:space="preserve">the </w:t>
      </w:r>
      <w:r>
        <w:t>lowest levels.</w:t>
      </w:r>
    </w:p>
    <w:p w:rsidR="00C17CDB" w:rsidRDefault="00E112EB" w:rsidP="00C17CDB">
      <w:pPr>
        <w:pStyle w:val="BodyText"/>
      </w:pPr>
      <w:r>
        <w:lastRenderedPageBreak/>
        <w:t>T</w:t>
      </w:r>
      <w:r w:rsidR="00861230">
        <w:t>h</w:t>
      </w:r>
      <w:r w:rsidR="00357392">
        <w:t xml:space="preserve">e decline in </w:t>
      </w:r>
      <w:smartTag w:uri="urn:schemas-microsoft-com:office:smarttags" w:element="country-region">
        <w:r w:rsidR="00357392">
          <w:t>Australia</w:t>
        </w:r>
      </w:smartTag>
      <w:r w:rsidR="00357392">
        <w:t>’s comparative international performa</w:t>
      </w:r>
      <w:r w:rsidR="00C17CDB">
        <w:t xml:space="preserve">nce appears </w:t>
      </w:r>
      <w:r w:rsidR="00150DAC">
        <w:t xml:space="preserve">not </w:t>
      </w:r>
      <w:r w:rsidR="00C17CDB">
        <w:t xml:space="preserve">to be </w:t>
      </w:r>
      <w:r w:rsidR="00150DAC">
        <w:t xml:space="preserve">just </w:t>
      </w:r>
      <w:r w:rsidR="00C17CDB">
        <w:t xml:space="preserve">a consequence of some other countries doing </w:t>
      </w:r>
      <w:r w:rsidR="00C17CDB" w:rsidRPr="004C0D38">
        <w:t>better</w:t>
      </w:r>
      <w:r w:rsidR="00C17CDB">
        <w:t>,</w:t>
      </w:r>
      <w:r w:rsidR="00C17CDB">
        <w:rPr>
          <w:i/>
        </w:rPr>
        <w:t xml:space="preserve"> </w:t>
      </w:r>
      <w:r w:rsidR="00C17CDB">
        <w:t xml:space="preserve">but </w:t>
      </w:r>
      <w:r w:rsidR="002F0395">
        <w:t xml:space="preserve">also of </w:t>
      </w:r>
      <w:smartTag w:uri="urn:schemas-microsoft-com:office:smarttags" w:element="place">
        <w:smartTag w:uri="urn:schemas-microsoft-com:office:smarttags" w:element="country-region">
          <w:r w:rsidR="00C17CDB">
            <w:t>Australia</w:t>
          </w:r>
        </w:smartTag>
      </w:smartTag>
      <w:r w:rsidR="00C17CDB">
        <w:t xml:space="preserve"> doing </w:t>
      </w:r>
      <w:r w:rsidR="00C17CDB">
        <w:rPr>
          <w:i/>
        </w:rPr>
        <w:t>worse</w:t>
      </w:r>
      <w:r w:rsidR="00C17CDB">
        <w:t>. Andrew Leigh and Chris Ryan (</w:t>
      </w:r>
      <w:r w:rsidR="00724C7C">
        <w:t>2009</w:t>
      </w:r>
      <w:r w:rsidR="00C17CDB">
        <w:t xml:space="preserve">), </w:t>
      </w:r>
      <w:r w:rsidR="00C17CDB" w:rsidRPr="00C17CDB">
        <w:t>in an innovative but care</w:t>
      </w:r>
      <w:r w:rsidR="00C17CDB">
        <w:t xml:space="preserve">ful study </w:t>
      </w:r>
      <w:r w:rsidR="00DC32C1">
        <w:t xml:space="preserve">for the Australian Government </w:t>
      </w:r>
      <w:r w:rsidR="004C0D38">
        <w:t>using</w:t>
      </w:r>
      <w:r w:rsidR="00C17CDB">
        <w:t xml:space="preserve"> available longitudinal data</w:t>
      </w:r>
      <w:r w:rsidR="00CE3426">
        <w:t>,</w:t>
      </w:r>
      <w:r w:rsidR="00150DAC">
        <w:t xml:space="preserve"> find </w:t>
      </w:r>
      <w:r w:rsidR="00C17CDB">
        <w:t>a statistically significant fall in both numeracy and literacy over exte</w:t>
      </w:r>
      <w:r w:rsidR="002F0395">
        <w:t>nded periods</w:t>
      </w:r>
      <w:r w:rsidR="00C17CDB">
        <w:t>.</w:t>
      </w:r>
      <w:r>
        <w:t xml:space="preserve"> </w:t>
      </w:r>
      <w:r w:rsidR="00C17CDB">
        <w:t xml:space="preserve">They conclude from their research that </w:t>
      </w:r>
      <w:r w:rsidR="00D508F1">
        <w:t>‘</w:t>
      </w:r>
      <w:r w:rsidR="00C17CDB">
        <w:t>the numeracy of the typical young teenage student in 2003 was approx</w:t>
      </w:r>
      <w:r w:rsidR="002F0395">
        <w:t>imately</w:t>
      </w:r>
      <w:r w:rsidR="00C17CDB">
        <w:t xml:space="preserve"> </w:t>
      </w:r>
      <w:r w:rsidR="00C17CDB">
        <w:rPr>
          <w:i/>
        </w:rPr>
        <w:t>a quarter of a grade level</w:t>
      </w:r>
      <w:r w:rsidR="00C17CDB">
        <w:t xml:space="preserve"> behind his or her counterpart in </w:t>
      </w:r>
      <w:r w:rsidR="00150DAC">
        <w:t>1964</w:t>
      </w:r>
      <w:r w:rsidR="00D508F1">
        <w:t>’</w:t>
      </w:r>
      <w:r w:rsidR="00A20CBC">
        <w:t xml:space="preserve"> (p. 7)</w:t>
      </w:r>
      <w:r w:rsidR="00C17CDB">
        <w:t>.</w:t>
      </w:r>
      <w:r w:rsidR="00150DAC">
        <w:t xml:space="preserve"> </w:t>
      </w:r>
      <w:r w:rsidR="00C17CDB">
        <w:t>The</w:t>
      </w:r>
      <w:r w:rsidR="00861230">
        <w:t>y observe that, as this decline</w:t>
      </w:r>
      <w:r w:rsidR="00C17CDB">
        <w:t xml:space="preserve"> occurred over a period in which real expenditure per student rose </w:t>
      </w:r>
      <w:r w:rsidR="00C17CDB" w:rsidRPr="00150DAC">
        <w:t>substantially</w:t>
      </w:r>
      <w:r w:rsidR="00150DAC">
        <w:t xml:space="preserve"> </w:t>
      </w:r>
      <w:r w:rsidR="00D508F1">
        <w:t xml:space="preserve">— </w:t>
      </w:r>
      <w:r w:rsidR="00C17CDB">
        <w:t xml:space="preserve">through smaller class sizes and </w:t>
      </w:r>
      <w:r w:rsidR="002F0395">
        <w:t>higher</w:t>
      </w:r>
      <w:r w:rsidR="00C17CDB">
        <w:t xml:space="preserve"> </w:t>
      </w:r>
      <w:proofErr w:type="spellStart"/>
      <w:r w:rsidR="00C17CDB">
        <w:t>teacher:student</w:t>
      </w:r>
      <w:proofErr w:type="spellEnd"/>
      <w:r w:rsidR="00C17CDB">
        <w:t xml:space="preserve"> ratios</w:t>
      </w:r>
      <w:r w:rsidR="000E3004">
        <w:t xml:space="preserve"> </w:t>
      </w:r>
      <w:r w:rsidR="00D508F1">
        <w:t>—</w:t>
      </w:r>
      <w:r w:rsidR="00861230">
        <w:t xml:space="preserve"> </w:t>
      </w:r>
      <w:r w:rsidR="00BB2E1B">
        <w:t xml:space="preserve">school </w:t>
      </w:r>
      <w:r w:rsidR="002F0395">
        <w:t>productivity</w:t>
      </w:r>
      <w:r w:rsidR="00D5418B">
        <w:t xml:space="preserve"> probably fell during that time.</w:t>
      </w:r>
      <w:r w:rsidR="00BB2E1B">
        <w:t xml:space="preserve"> </w:t>
      </w:r>
    </w:p>
    <w:p w:rsidR="00BB2E1B" w:rsidRDefault="00BB2E1B" w:rsidP="00BB2E1B">
      <w:pPr>
        <w:pStyle w:val="Heading3"/>
      </w:pPr>
      <w:proofErr w:type="spellStart"/>
      <w:r>
        <w:t>COAG’s</w:t>
      </w:r>
      <w:proofErr w:type="spellEnd"/>
      <w:r>
        <w:t xml:space="preserve"> Human Capital Reform Agenda</w:t>
      </w:r>
    </w:p>
    <w:p w:rsidR="00BB2E1B" w:rsidRDefault="00CE3426" w:rsidP="00BB2E1B">
      <w:pPr>
        <w:pStyle w:val="BodyText"/>
      </w:pPr>
      <w:r>
        <w:t>The</w:t>
      </w:r>
      <w:r w:rsidR="002F0395">
        <w:t>se</w:t>
      </w:r>
      <w:r w:rsidR="00BB2E1B">
        <w:t xml:space="preserve"> emerg</w:t>
      </w:r>
      <w:r w:rsidR="000E3004">
        <w:t>ent</w:t>
      </w:r>
      <w:r w:rsidR="00BB2E1B">
        <w:t xml:space="preserve"> data on trends and comparative performance</w:t>
      </w:r>
      <w:r w:rsidR="00752B20">
        <w:t xml:space="preserve"> ha</w:t>
      </w:r>
      <w:r w:rsidR="000E3004">
        <w:t>ve</w:t>
      </w:r>
      <w:r w:rsidR="00752B20">
        <w:t xml:space="preserve"> clearly justified a central place for education and training in the human capital reform agenda</w:t>
      </w:r>
      <w:r w:rsidR="000E3004">
        <w:t>. This was first</w:t>
      </w:r>
      <w:r w:rsidR="00752B20">
        <w:t xml:space="preserve"> agreed to by heads of governments in February 2006</w:t>
      </w:r>
      <w:r w:rsidR="00DB6F28">
        <w:t>,</w:t>
      </w:r>
      <w:r w:rsidR="00752B20">
        <w:t xml:space="preserve"> alongside a health stream directed at chronic disease prevention/alleviation and a </w:t>
      </w:r>
      <w:r w:rsidR="004C0D38">
        <w:t>‘</w:t>
      </w:r>
      <w:r w:rsidR="00752B20">
        <w:t>work incentives</w:t>
      </w:r>
      <w:r w:rsidR="004C0D38">
        <w:t>’</w:t>
      </w:r>
      <w:r w:rsidR="00752B20">
        <w:t xml:space="preserve"> stream.</w:t>
      </w:r>
    </w:p>
    <w:p w:rsidR="00752B20" w:rsidRDefault="00752B20" w:rsidP="00BB2E1B">
      <w:pPr>
        <w:pStyle w:val="BodyText"/>
      </w:pPr>
      <w:r>
        <w:t xml:space="preserve">Within the education stream (or </w:t>
      </w:r>
      <w:r w:rsidRPr="000E3004">
        <w:t>Productivity</w:t>
      </w:r>
      <w:r>
        <w:t xml:space="preserve"> Agenda</w:t>
      </w:r>
      <w:r w:rsidR="00CE3426">
        <w:t>,</w:t>
      </w:r>
      <w:r>
        <w:t xml:space="preserve"> as it is somewhat misleadingly called), there are four targeted areas across the life cycle, with a particular emphasis on building good </w:t>
      </w:r>
      <w:r w:rsidR="000E3004">
        <w:t xml:space="preserve">educational </w:t>
      </w:r>
      <w:r>
        <w:t>foundations early on, and addressing disadvantage.</w:t>
      </w:r>
    </w:p>
    <w:p w:rsidR="009D1750" w:rsidRDefault="009D1750" w:rsidP="009D1750">
      <w:pPr>
        <w:pStyle w:val="Heading4"/>
      </w:pPr>
      <w:r>
        <w:t>The Commission projected significant (qualified) benefits</w:t>
      </w:r>
    </w:p>
    <w:p w:rsidR="00752B20" w:rsidRDefault="00752B20" w:rsidP="00BB2E1B">
      <w:pPr>
        <w:pStyle w:val="BodyText"/>
      </w:pPr>
      <w:r>
        <w:t xml:space="preserve">In responding to </w:t>
      </w:r>
      <w:proofErr w:type="spellStart"/>
      <w:r>
        <w:t>COAG’s</w:t>
      </w:r>
      <w:proofErr w:type="spellEnd"/>
      <w:r>
        <w:t xml:space="preserve"> request </w:t>
      </w:r>
      <w:r w:rsidR="000E3004">
        <w:t xml:space="preserve">for it </w:t>
      </w:r>
      <w:r>
        <w:t xml:space="preserve">to estimate what </w:t>
      </w:r>
      <w:r w:rsidR="002F0395">
        <w:t xml:space="preserve">the </w:t>
      </w:r>
      <w:r>
        <w:t xml:space="preserve">benefits might </w:t>
      </w:r>
      <w:r w:rsidR="002F0395">
        <w:t>be</w:t>
      </w:r>
      <w:r>
        <w:t xml:space="preserve"> from (unspecified) reforms in these areas, the Commission confirmed the potential</w:t>
      </w:r>
      <w:r w:rsidR="00D458D1">
        <w:t>,</w:t>
      </w:r>
      <w:r>
        <w:t xml:space="preserve"> in principle</w:t>
      </w:r>
      <w:r w:rsidR="00D458D1">
        <w:t>,</w:t>
      </w:r>
      <w:r>
        <w:t xml:space="preserve"> for benefits to flow from better</w:t>
      </w:r>
      <w:r w:rsidR="00CE3426">
        <w:t xml:space="preserve"> outcomes</w:t>
      </w:r>
      <w:r>
        <w:t>. We applied an analytical framework which involved</w:t>
      </w:r>
      <w:r w:rsidR="00DD3837">
        <w:t>:</w:t>
      </w:r>
      <w:r>
        <w:t xml:space="preserve"> identifying </w:t>
      </w:r>
      <w:r w:rsidR="000E3004">
        <w:t>‘best practice’</w:t>
      </w:r>
      <w:r w:rsidR="00C67254">
        <w:t>,</w:t>
      </w:r>
      <w:r>
        <w:t xml:space="preserve"> using in</w:t>
      </w:r>
      <w:r w:rsidR="000E3004">
        <w:t>ter</w:t>
      </w:r>
      <w:r w:rsidR="00AA387C">
        <w:noBreakHyphen/>
      </w:r>
      <w:r w:rsidR="000E3004">
        <w:t>jurisdictional comparisons;</w:t>
      </w:r>
      <w:r>
        <w:t xml:space="preserve"> assessing what was potentially achievable in </w:t>
      </w:r>
      <w:r w:rsidRPr="000E3004">
        <w:t>reality</w:t>
      </w:r>
      <w:r w:rsidR="00AA387C">
        <w:t>;</w:t>
      </w:r>
      <w:r>
        <w:t xml:space="preserve"> and</w:t>
      </w:r>
      <w:r w:rsidR="000E3004">
        <w:t>,</w:t>
      </w:r>
      <w:r>
        <w:t xml:space="preserve"> finally</w:t>
      </w:r>
      <w:r w:rsidR="000E3004">
        <w:t>,</w:t>
      </w:r>
      <w:r>
        <w:t xml:space="preserve"> what the impact on productivity and participat</w:t>
      </w:r>
      <w:r w:rsidR="000E3004">
        <w:t xml:space="preserve">ion might be from attaining those </w:t>
      </w:r>
      <w:r>
        <w:t>goal</w:t>
      </w:r>
      <w:r w:rsidR="000E3004">
        <w:t>s</w:t>
      </w:r>
      <w:r w:rsidR="009C53C4">
        <w:t>,</w:t>
      </w:r>
      <w:r>
        <w:t xml:space="preserve"> and when.</w:t>
      </w:r>
    </w:p>
    <w:p w:rsidR="00752B20" w:rsidRDefault="00752B20" w:rsidP="00BB2E1B">
      <w:pPr>
        <w:pStyle w:val="BodyText"/>
      </w:pPr>
      <w:r>
        <w:t xml:space="preserve">None of these steps was straightforward, with the last one being </w:t>
      </w:r>
      <w:r w:rsidR="000E3004">
        <w:t xml:space="preserve">the most </w:t>
      </w:r>
      <w:r>
        <w:t xml:space="preserve">experimental and requiring </w:t>
      </w:r>
      <w:r w:rsidR="004C0D38">
        <w:t>most</w:t>
      </w:r>
      <w:r>
        <w:t xml:space="preserve"> judgement</w:t>
      </w:r>
      <w:r w:rsidR="000E3004">
        <w:t>.</w:t>
      </w:r>
      <w:r>
        <w:t xml:space="preserve"> </w:t>
      </w:r>
      <w:r w:rsidR="000E3004">
        <w:t>This was</w:t>
      </w:r>
      <w:r>
        <w:t xml:space="preserve"> generally </w:t>
      </w:r>
      <w:r w:rsidR="000E3004">
        <w:t xml:space="preserve">exercised </w:t>
      </w:r>
      <w:r w:rsidR="00CE3426">
        <w:t>by</w:t>
      </w:r>
      <w:r w:rsidR="000E3004">
        <w:t xml:space="preserve"> err</w:t>
      </w:r>
      <w:r w:rsidR="00CE3426">
        <w:t>ing</w:t>
      </w:r>
      <w:r>
        <w:t xml:space="preserve"> on the ambitious or asp</w:t>
      </w:r>
      <w:r w:rsidR="00235A95">
        <w:t>irati</w:t>
      </w:r>
      <w:r>
        <w:t>onal side</w:t>
      </w:r>
      <w:r w:rsidR="009C53C4">
        <w:t>.</w:t>
      </w:r>
      <w:r>
        <w:t xml:space="preserve"> </w:t>
      </w:r>
      <w:r w:rsidR="00235A95">
        <w:t xml:space="preserve">(Ian Little would </w:t>
      </w:r>
      <w:r w:rsidR="000E3004">
        <w:t xml:space="preserve">no doubt </w:t>
      </w:r>
      <w:r w:rsidR="00C67254">
        <w:t>have approved</w:t>
      </w:r>
      <w:r w:rsidR="00235A95">
        <w:t>!)</w:t>
      </w:r>
    </w:p>
    <w:p w:rsidR="00235A95" w:rsidRDefault="00C25CF3" w:rsidP="00BB2E1B">
      <w:pPr>
        <w:pStyle w:val="BodyText"/>
      </w:pPr>
      <w:r>
        <w:t>Overall, the education stream</w:t>
      </w:r>
      <w:r w:rsidR="00235A95">
        <w:t xml:space="preserve"> w</w:t>
      </w:r>
      <w:r>
        <w:t>as</w:t>
      </w:r>
      <w:r w:rsidR="00235A95">
        <w:t xml:space="preserve"> projected to have the potential to raise </w:t>
      </w:r>
      <w:r>
        <w:t xml:space="preserve">workforce </w:t>
      </w:r>
      <w:r w:rsidR="00235A95">
        <w:t>participation by up to 0.7</w:t>
      </w:r>
      <w:r w:rsidR="000E3004">
        <w:t xml:space="preserve"> percentage points and productivity by</w:t>
      </w:r>
      <w:r w:rsidR="00235A95">
        <w:t xml:space="preserve"> 1.2 per cent — significant gain</w:t>
      </w:r>
      <w:r w:rsidR="000E3004">
        <w:t>s</w:t>
      </w:r>
      <w:r w:rsidR="00235A95">
        <w:t xml:space="preserve"> — with the largest potential gains coming from achieving better </w:t>
      </w:r>
      <w:r w:rsidR="00235A95">
        <w:lastRenderedPageBreak/>
        <w:t xml:space="preserve">transitions from school </w:t>
      </w:r>
      <w:r w:rsidR="00E112EB">
        <w:t>and</w:t>
      </w:r>
      <w:r w:rsidR="00235A95">
        <w:t xml:space="preserve"> improved adult skill acquisition.</w:t>
      </w:r>
      <w:r w:rsidR="00DD3837" w:rsidRPr="00D5418B">
        <w:rPr>
          <w:b/>
        </w:rPr>
        <w:t xml:space="preserve"> </w:t>
      </w:r>
      <w:r w:rsidR="00E112EB" w:rsidRPr="00F43AE7">
        <w:t>(</w:t>
      </w:r>
      <w:r w:rsidR="00AA387C">
        <w:t>Estimated g</w:t>
      </w:r>
      <w:r w:rsidR="00AA387C" w:rsidRPr="00AA387C">
        <w:t>ains from</w:t>
      </w:r>
      <w:r w:rsidR="00F43AE7">
        <w:t xml:space="preserve"> initiatives in relation to</w:t>
      </w:r>
      <w:r w:rsidR="00AA387C" w:rsidRPr="00AA387C">
        <w:t xml:space="preserve"> </w:t>
      </w:r>
      <w:r w:rsidR="00AA387C">
        <w:t xml:space="preserve">early childhood and literacy and numeracy were </w:t>
      </w:r>
      <w:r w:rsidR="00D5418B">
        <w:t>casualties</w:t>
      </w:r>
      <w:r w:rsidR="00AA387C">
        <w:t xml:space="preserve"> of the</w:t>
      </w:r>
      <w:r w:rsidR="00D5418B">
        <w:t xml:space="preserve"> required</w:t>
      </w:r>
      <w:r w:rsidR="00AA387C">
        <w:t xml:space="preserve"> time frame of the </w:t>
      </w:r>
      <w:r w:rsidR="00A8767F">
        <w:t>analysis</w:t>
      </w:r>
      <w:r w:rsidR="00AA387C">
        <w:t xml:space="preserve">. Benefits were estimated </w:t>
      </w:r>
      <w:r w:rsidR="00E112EB">
        <w:t>to</w:t>
      </w:r>
      <w:r w:rsidR="00AA387C">
        <w:t xml:space="preserve"> 2030</w:t>
      </w:r>
      <w:r w:rsidR="00D5418B">
        <w:t>,</w:t>
      </w:r>
      <w:r w:rsidR="00AA387C">
        <w:t xml:space="preserve"> </w:t>
      </w:r>
      <w:r w:rsidR="00D5418B">
        <w:t>when</w:t>
      </w:r>
      <w:r w:rsidR="00AA387C">
        <w:t xml:space="preserve"> children today will only just be settling into the labour market.</w:t>
      </w:r>
      <w:r w:rsidR="007D0F23">
        <w:t>)</w:t>
      </w:r>
      <w:r w:rsidR="00D5418B">
        <w:t xml:space="preserve"> </w:t>
      </w:r>
      <w:r w:rsidR="00235A95">
        <w:t>All this was in turn estimated to increase GDP by up to 2.4 per cent compared to ‘business as usual’ — or by some $</w:t>
      </w:r>
      <w:proofErr w:type="spellStart"/>
      <w:r w:rsidR="00235A95">
        <w:t>24bn</w:t>
      </w:r>
      <w:proofErr w:type="spellEnd"/>
      <w:r w:rsidR="00235A95">
        <w:t xml:space="preserve"> (in 2006 dollars).</w:t>
      </w:r>
    </w:p>
    <w:p w:rsidR="00235A95" w:rsidRDefault="00F43AE7" w:rsidP="00235A95">
      <w:pPr>
        <w:pStyle w:val="BodyText"/>
      </w:pPr>
      <w:r>
        <w:t xml:space="preserve">An </w:t>
      </w:r>
      <w:r w:rsidR="00235A95">
        <w:t xml:space="preserve">important caveat, ignored of course in press commentary, was that these benefits did </w:t>
      </w:r>
      <w:r w:rsidR="00235A95" w:rsidRPr="000E3004">
        <w:t>not</w:t>
      </w:r>
      <w:r w:rsidR="00235A95">
        <w:t xml:space="preserve"> allow for the costs that would have to be incurred </w:t>
      </w:r>
      <w:r w:rsidR="00B96DB8">
        <w:t xml:space="preserve">in order </w:t>
      </w:r>
      <w:r w:rsidR="00235A95">
        <w:t xml:space="preserve">to achieve them. </w:t>
      </w:r>
      <w:r w:rsidR="00B96DB8">
        <w:t>That is</w:t>
      </w:r>
      <w:r w:rsidR="00CE3426">
        <w:t>,</w:t>
      </w:r>
      <w:r w:rsidR="00B96DB8">
        <w:t xml:space="preserve"> they are </w:t>
      </w:r>
      <w:r w:rsidR="00B96DB8" w:rsidRPr="00CE3426">
        <w:rPr>
          <w:i/>
        </w:rPr>
        <w:t>gross</w:t>
      </w:r>
      <w:r w:rsidR="00B96DB8">
        <w:t xml:space="preserve"> benefits and not the result of a</w:t>
      </w:r>
      <w:r w:rsidR="00CE3426">
        <w:t>ny</w:t>
      </w:r>
      <w:r w:rsidR="00B96DB8">
        <w:t xml:space="preserve"> cost</w:t>
      </w:r>
      <w:r w:rsidR="00475C93">
        <w:t>–</w:t>
      </w:r>
      <w:r w:rsidR="00B96DB8">
        <w:t>benefit analysis. The estimates are thus more indicative of potential impacts on productivity and participation than on value added.</w:t>
      </w:r>
    </w:p>
    <w:p w:rsidR="00D458D1" w:rsidRDefault="00D458D1" w:rsidP="00D458D1">
      <w:pPr>
        <w:pStyle w:val="Heading4"/>
      </w:pPr>
      <w:r>
        <w:t>What social rate of return?</w:t>
      </w:r>
    </w:p>
    <w:p w:rsidR="00235A95" w:rsidRDefault="00235A95" w:rsidP="00235A95">
      <w:pPr>
        <w:pStyle w:val="BodyText"/>
        <w:rPr>
          <w:i/>
        </w:rPr>
      </w:pPr>
      <w:r>
        <w:t xml:space="preserve">Since then, a suite of </w:t>
      </w:r>
      <w:r w:rsidR="00B96DB8">
        <w:t>programs</w:t>
      </w:r>
      <w:r>
        <w:t xml:space="preserve"> has been devised </w:t>
      </w:r>
      <w:r w:rsidR="00D458D1">
        <w:t>to pursue</w:t>
      </w:r>
      <w:r>
        <w:t xml:space="preserve"> these gains, totalling</w:t>
      </w:r>
      <w:r w:rsidR="00E301DD">
        <w:t xml:space="preserve"> outlays of</w:t>
      </w:r>
      <w:r>
        <w:t xml:space="preserve"> some $6</w:t>
      </w:r>
      <w:r w:rsidR="00475C93">
        <w:t>–</w:t>
      </w:r>
      <w:r>
        <w:t xml:space="preserve">8 billion over the next five years. (This </w:t>
      </w:r>
      <w:r w:rsidR="007D0F23">
        <w:t xml:space="preserve">of course </w:t>
      </w:r>
      <w:r>
        <w:t xml:space="preserve">excludes, </w:t>
      </w:r>
      <w:r w:rsidR="00B96DB8">
        <w:t xml:space="preserve">and is dwarfed </w:t>
      </w:r>
      <w:r w:rsidR="00CE3426">
        <w:t>by</w:t>
      </w:r>
      <w:r w:rsidR="00E301DD">
        <w:t>,</w:t>
      </w:r>
      <w:r w:rsidR="00CE3426">
        <w:t xml:space="preserve"> </w:t>
      </w:r>
      <w:r w:rsidR="00B96DB8">
        <w:t>the $16 billion</w:t>
      </w:r>
      <w:r>
        <w:t xml:space="preserve"> or so </w:t>
      </w:r>
      <w:r w:rsidR="00B96DB8">
        <w:t xml:space="preserve">being </w:t>
      </w:r>
      <w:r>
        <w:t xml:space="preserve">spent on school buildings as part of the </w:t>
      </w:r>
      <w:r w:rsidR="00E301DD">
        <w:t xml:space="preserve">recent </w:t>
      </w:r>
      <w:r>
        <w:t>job stimul</w:t>
      </w:r>
      <w:r w:rsidR="00B96DB8">
        <w:t>ation</w:t>
      </w:r>
      <w:r>
        <w:t xml:space="preserve"> package.)</w:t>
      </w:r>
      <w:r w:rsidR="00D5418B">
        <w:t xml:space="preserve"> </w:t>
      </w:r>
      <w:r>
        <w:t xml:space="preserve">If maintained, this </w:t>
      </w:r>
      <w:r w:rsidR="007D0F23">
        <w:t xml:space="preserve">additional spending </w:t>
      </w:r>
      <w:r>
        <w:t xml:space="preserve">equates to around a 2 per cent boost in </w:t>
      </w:r>
      <w:smartTag w:uri="urn:schemas-microsoft-com:office:smarttags" w:element="country-region">
        <w:smartTag w:uri="urn:schemas-microsoft-com:office:smarttags" w:element="place">
          <w:r>
            <w:t>Australia</w:t>
          </w:r>
        </w:smartTag>
      </w:smartTag>
      <w:r>
        <w:t xml:space="preserve">’s educational investment. As such, it would be a pretty good investment </w:t>
      </w:r>
      <w:r w:rsidR="007D0F23">
        <w:t xml:space="preserve">indeed </w:t>
      </w:r>
      <w:r>
        <w:t xml:space="preserve">if it generated returns equivalent to over 2 per cent of </w:t>
      </w:r>
      <w:r w:rsidRPr="00B96DB8">
        <w:t>GDP</w:t>
      </w:r>
      <w:r>
        <w:rPr>
          <w:i/>
        </w:rPr>
        <w:t>.</w:t>
      </w:r>
    </w:p>
    <w:p w:rsidR="00FA4FA8" w:rsidRDefault="00FA4FA8" w:rsidP="00235A95">
      <w:pPr>
        <w:pStyle w:val="BodyText"/>
      </w:pPr>
      <w:r>
        <w:t xml:space="preserve">In reality, the extent to which this can be achieved will depend on the </w:t>
      </w:r>
      <w:r w:rsidR="00B96DB8">
        <w:t xml:space="preserve">effectiveness of the </w:t>
      </w:r>
      <w:r>
        <w:t xml:space="preserve">specific programs adopted and how </w:t>
      </w:r>
      <w:r w:rsidR="00B96DB8">
        <w:t xml:space="preserve">well they are implemented. This remains to be assessed. </w:t>
      </w:r>
      <w:r>
        <w:t xml:space="preserve">Moreover, the expenditure on school buildings may limit the scope for renewing the National Partnership outlays and </w:t>
      </w:r>
      <w:r w:rsidR="00B96DB8">
        <w:t xml:space="preserve">cramp </w:t>
      </w:r>
      <w:r>
        <w:t>other education spending.</w:t>
      </w:r>
    </w:p>
    <w:p w:rsidR="00FA4FA8" w:rsidRDefault="00F43AE7" w:rsidP="00FA4FA8">
      <w:pPr>
        <w:pStyle w:val="ListBullet"/>
        <w:numPr>
          <w:ilvl w:val="0"/>
          <w:numId w:val="0"/>
        </w:numPr>
      </w:pPr>
      <w:r>
        <w:t>These</w:t>
      </w:r>
      <w:r w:rsidR="00FA4FA8">
        <w:t xml:space="preserve"> represent important reasons for prioritising and allocating funds where the net payoff can be </w:t>
      </w:r>
      <w:r w:rsidR="00E301DD">
        <w:t xml:space="preserve">shown to be </w:t>
      </w:r>
      <w:r w:rsidR="00FA4FA8">
        <w:t>highest</w:t>
      </w:r>
      <w:r w:rsidR="00B96DB8">
        <w:t xml:space="preserve">. </w:t>
      </w:r>
      <w:r w:rsidR="00FA4FA8">
        <w:t xml:space="preserve">Even in these fiscally straitened circumstances, human capital investments that can be shown to have high </w:t>
      </w:r>
      <w:proofErr w:type="spellStart"/>
      <w:r w:rsidR="00FA4FA8">
        <w:t>benefit:cost</w:t>
      </w:r>
      <w:proofErr w:type="spellEnd"/>
      <w:r w:rsidR="00FA4FA8">
        <w:t xml:space="preserve"> ratios should be allowed to proceed. </w:t>
      </w:r>
    </w:p>
    <w:p w:rsidR="004C1A0C" w:rsidRDefault="004C1A0C" w:rsidP="004C1A0C">
      <w:pPr>
        <w:pStyle w:val="Heading3"/>
      </w:pPr>
      <w:r>
        <w:t>The fundamental drivers: teachers and governance</w:t>
      </w:r>
    </w:p>
    <w:p w:rsidR="00FA4FA8" w:rsidRDefault="00FA4FA8" w:rsidP="00FA4FA8">
      <w:pPr>
        <w:pStyle w:val="BodyText"/>
      </w:pPr>
      <w:r>
        <w:t xml:space="preserve">With this in mind, I would like to comment briefly on two, </w:t>
      </w:r>
      <w:r w:rsidRPr="004C1A0C">
        <w:t>related</w:t>
      </w:r>
      <w:r>
        <w:t xml:space="preserve">, areas that I believe deserve special attention among the various programs on offer </w:t>
      </w:r>
      <w:r w:rsidR="008C692E">
        <w:t>in advancing the human capital</w:t>
      </w:r>
      <w:r>
        <w:t xml:space="preserve"> agenda. These relate to the quality of teachers and </w:t>
      </w:r>
      <w:r w:rsidR="004C1A0C">
        <w:t>teaching</w:t>
      </w:r>
      <w:r>
        <w:t xml:space="preserve">, and the governance and regulatory arrangements that influence how effectively the education profession can be utilised </w:t>
      </w:r>
      <w:r w:rsidR="00D458D1">
        <w:t>‘</w:t>
      </w:r>
      <w:r>
        <w:t>at the coalface</w:t>
      </w:r>
      <w:r w:rsidR="00B359B8">
        <w:t>’</w:t>
      </w:r>
      <w:r>
        <w:t xml:space="preserve">. Good </w:t>
      </w:r>
      <w:r w:rsidR="004C1A0C">
        <w:t>teaching</w:t>
      </w:r>
      <w:r>
        <w:t xml:space="preserve"> and sound governance should not be seen merely as items on a </w:t>
      </w:r>
      <w:r w:rsidRPr="004C1A0C">
        <w:t>list</w:t>
      </w:r>
      <w:r>
        <w:t xml:space="preserve"> of reform areas, but as pre</w:t>
      </w:r>
      <w:r>
        <w:noBreakHyphen/>
        <w:t xml:space="preserve">conditions for attaining many of the goals of the reform program itself, </w:t>
      </w:r>
      <w:r>
        <w:lastRenderedPageBreak/>
        <w:t xml:space="preserve">including improved foundation skills, higher school retention and more </w:t>
      </w:r>
      <w:r w:rsidR="00D458D1">
        <w:t>balanced</w:t>
      </w:r>
      <w:r>
        <w:t xml:space="preserve"> socio</w:t>
      </w:r>
      <w:r>
        <w:noBreakHyphen/>
        <w:t>economic outcomes.</w:t>
      </w:r>
    </w:p>
    <w:p w:rsidR="004C1A0C" w:rsidRPr="00FA4FA8" w:rsidRDefault="004C1A0C" w:rsidP="004C1A0C">
      <w:pPr>
        <w:pStyle w:val="Heading4"/>
      </w:pPr>
      <w:r>
        <w:t>Restoring quality teaching</w:t>
      </w:r>
    </w:p>
    <w:p w:rsidR="00BF176C" w:rsidRDefault="00BF176C" w:rsidP="00BF176C">
      <w:pPr>
        <w:pStyle w:val="BodyText"/>
      </w:pPr>
      <w:r>
        <w:t xml:space="preserve">No part of an education system is more vital than its teachers. This intuitive truth is reflected I’m sure in the personal experiences of most of </w:t>
      </w:r>
      <w:r w:rsidR="004C1A0C">
        <w:t>us</w:t>
      </w:r>
      <w:r>
        <w:t xml:space="preserve">. It has also been amply affirmed </w:t>
      </w:r>
      <w:r w:rsidR="004C1A0C">
        <w:t>in</w:t>
      </w:r>
      <w:r>
        <w:t xml:space="preserve"> a variety of research studies over the years. Little of this research has been done in </w:t>
      </w:r>
      <w:smartTag w:uri="urn:schemas-microsoft-com:office:smarttags" w:element="place">
        <w:smartTag w:uri="urn:schemas-microsoft-com:office:smarttags" w:element="country-region">
          <w:r>
            <w:t>Australia</w:t>
          </w:r>
        </w:smartTag>
      </w:smartTag>
      <w:r>
        <w:t>, however, where the performance of teachers appears not to have been a priority of education policy. If anything, attention to it seems to have been weakened over the years (</w:t>
      </w:r>
      <w:r w:rsidR="00D458D1">
        <w:t xml:space="preserve">at least </w:t>
      </w:r>
      <w:r>
        <w:t>until recently).</w:t>
      </w:r>
    </w:p>
    <w:p w:rsidR="00BF176C" w:rsidRDefault="00BF176C" w:rsidP="00BF176C">
      <w:pPr>
        <w:pStyle w:val="BodyText"/>
      </w:pPr>
      <w:r>
        <w:t xml:space="preserve">A good teacher will not only effectively impart requisite knowledge to students, but also enliven their interest in the subject matter and in learning itself, yielding life-long benefits both to them and to society at large. Good teaching is especially important for </w:t>
      </w:r>
      <w:r w:rsidR="00C67254">
        <w:t>students</w:t>
      </w:r>
      <w:r>
        <w:t xml:space="preserve"> who </w:t>
      </w:r>
      <w:r w:rsidR="004C1A0C">
        <w:t>derive</w:t>
      </w:r>
      <w:r>
        <w:t xml:space="preserve"> little educational motivation or support at home. Th</w:t>
      </w:r>
      <w:r w:rsidR="00D458D1">
        <w:t>o</w:t>
      </w:r>
      <w:r>
        <w:t xml:space="preserve">se </w:t>
      </w:r>
      <w:r w:rsidR="00C757A8">
        <w:t>children</w:t>
      </w:r>
      <w:r>
        <w:t xml:space="preserve"> can be found across the spectrum of society, but are more prevalent in areas of socio-economic disadvantage, especially Indigenous children and the children of</w:t>
      </w:r>
      <w:r w:rsidR="00D5418B">
        <w:t xml:space="preserve"> those</w:t>
      </w:r>
      <w:r>
        <w:t xml:space="preserve"> migrants who have limited formal education or f</w:t>
      </w:r>
      <w:r w:rsidR="004C1A0C">
        <w:t>acility in the English language.</w:t>
      </w:r>
    </w:p>
    <w:p w:rsidR="00BF176C" w:rsidRDefault="00BF176C" w:rsidP="00BF176C">
      <w:pPr>
        <w:pStyle w:val="BodyText"/>
      </w:pPr>
      <w:r>
        <w:t xml:space="preserve">It follows that teachers can also provide important early role models for children who lack other examples. In later years, they can help elevate the aspirations of their students </w:t>
      </w:r>
      <w:r w:rsidR="004C1A0C">
        <w:t>and</w:t>
      </w:r>
      <w:r>
        <w:t xml:space="preserve"> help </w:t>
      </w:r>
      <w:r w:rsidR="004C1A0C">
        <w:t xml:space="preserve">them </w:t>
      </w:r>
      <w:r>
        <w:t xml:space="preserve">shape their career goals and </w:t>
      </w:r>
      <w:r w:rsidR="00B05BBC">
        <w:t>choices</w:t>
      </w:r>
      <w:r>
        <w:t>, based on a good understanding of their abilities.</w:t>
      </w:r>
    </w:p>
    <w:p w:rsidR="00BF176C" w:rsidRDefault="00BF176C" w:rsidP="00BF176C">
      <w:pPr>
        <w:pStyle w:val="BodyText"/>
      </w:pPr>
      <w:r>
        <w:t xml:space="preserve">Given the crucial importance of teachers to </w:t>
      </w:r>
      <w:r w:rsidR="004C1A0C">
        <w:t>human capital</w:t>
      </w:r>
      <w:r>
        <w:t xml:space="preserve"> development </w:t>
      </w:r>
      <w:r w:rsidR="00B05BBC">
        <w:t>—</w:t>
      </w:r>
      <w:r>
        <w:t xml:space="preserve"> and </w:t>
      </w:r>
      <w:r w:rsidR="004C1A0C">
        <w:t xml:space="preserve">the </w:t>
      </w:r>
      <w:r>
        <w:t xml:space="preserve">challenges </w:t>
      </w:r>
      <w:r w:rsidR="004C1A0C">
        <w:t xml:space="preserve">facing our country </w:t>
      </w:r>
      <w:r>
        <w:t xml:space="preserve">to do better </w:t>
      </w:r>
      <w:r w:rsidR="00B05BBC">
        <w:t>—</w:t>
      </w:r>
      <w:r>
        <w:t xml:space="preserve"> there are disturbing signs that all is not well within the ‘education workforce’.</w:t>
      </w:r>
    </w:p>
    <w:p w:rsidR="00BF176C" w:rsidRDefault="004C1A0C" w:rsidP="00BF176C">
      <w:pPr>
        <w:pStyle w:val="BodyText"/>
        <w:rPr>
          <w:b/>
        </w:rPr>
      </w:pPr>
      <w:r>
        <w:t>In an</w:t>
      </w:r>
      <w:r w:rsidR="00E301DD">
        <w:t>other</w:t>
      </w:r>
      <w:r>
        <w:t xml:space="preserve"> important recent study, </w:t>
      </w:r>
      <w:r w:rsidR="00BF176C">
        <w:t xml:space="preserve">Leigh and Ryan (2008) found that the </w:t>
      </w:r>
      <w:r w:rsidR="001C6445">
        <w:t xml:space="preserve">literacy and numeracy </w:t>
      </w:r>
      <w:r w:rsidR="00BF176C">
        <w:t xml:space="preserve">abilities of </w:t>
      </w:r>
      <w:r w:rsidR="001C6445">
        <w:t>new teachers</w:t>
      </w:r>
      <w:r w:rsidR="00BF176C">
        <w:t xml:space="preserve"> declined significantly</w:t>
      </w:r>
      <w:r w:rsidR="0039035C">
        <w:t xml:space="preserve">, </w:t>
      </w:r>
      <w:r w:rsidR="009430C8">
        <w:t>on average</w:t>
      </w:r>
      <w:r w:rsidR="0039035C">
        <w:t>,</w:t>
      </w:r>
      <w:r w:rsidR="00BF176C">
        <w:t xml:space="preserve"> </w:t>
      </w:r>
      <w:r>
        <w:t xml:space="preserve">in </w:t>
      </w:r>
      <w:smartTag w:uri="urn:schemas-microsoft-com:office:smarttags" w:element="country-region">
        <w:smartTag w:uri="urn:schemas-microsoft-com:office:smarttags" w:element="place">
          <w:r>
            <w:t>Australia</w:t>
          </w:r>
        </w:smartTag>
      </w:smartTag>
      <w:r>
        <w:t xml:space="preserve"> </w:t>
      </w:r>
      <w:r w:rsidR="00BF176C">
        <w:t xml:space="preserve">between 1983 and 2003 </w:t>
      </w:r>
      <w:r w:rsidR="00B05BBC">
        <w:t>—</w:t>
      </w:r>
      <w:r w:rsidR="00BF176C">
        <w:t xml:space="preserve"> </w:t>
      </w:r>
      <w:r>
        <w:t xml:space="preserve">with this being </w:t>
      </w:r>
      <w:r w:rsidR="00BF176C">
        <w:t>particularly pronounced for women.</w:t>
      </w:r>
    </w:p>
    <w:p w:rsidR="00BF176C" w:rsidRDefault="00BF176C" w:rsidP="00BF176C">
      <w:pPr>
        <w:pStyle w:val="BodyText"/>
      </w:pPr>
      <w:r>
        <w:t xml:space="preserve">There is also evidence of significant shortages of teachers of the ‘harder’ subjects (maths, science) </w:t>
      </w:r>
      <w:r w:rsidR="00B05BBC">
        <w:t>with one</w:t>
      </w:r>
      <w:r>
        <w:t xml:space="preserve"> </w:t>
      </w:r>
      <w:r w:rsidR="004C1A0C">
        <w:t xml:space="preserve">study </w:t>
      </w:r>
      <w:r>
        <w:t xml:space="preserve">indicating that of those teaching the reduced number of these courses on offer these days, up to </w:t>
      </w:r>
      <w:r w:rsidR="004C1A0C">
        <w:t>one-half</w:t>
      </w:r>
      <w:r>
        <w:t xml:space="preserve"> lack necessary training. More </w:t>
      </w:r>
      <w:r w:rsidR="004C1A0C">
        <w:t>broadly</w:t>
      </w:r>
      <w:r>
        <w:t xml:space="preserve">, some 40 per cent of teachers in </w:t>
      </w:r>
      <w:smartTag w:uri="urn:schemas-microsoft-com:office:smarttags" w:element="place">
        <w:smartTag w:uri="urn:schemas-microsoft-com:office:smarttags" w:element="country-region">
          <w:r>
            <w:t>Australia</w:t>
          </w:r>
        </w:smartTag>
      </w:smartTag>
      <w:r>
        <w:t xml:space="preserve">’s government schools are </w:t>
      </w:r>
      <w:r w:rsidR="004C1A0C">
        <w:t xml:space="preserve">currently </w:t>
      </w:r>
      <w:r>
        <w:t>teaching courses for which they have had no formal training. (</w:t>
      </w:r>
      <w:r w:rsidR="00E75AA7">
        <w:t xml:space="preserve">I think this puts the </w:t>
      </w:r>
      <w:r w:rsidR="00D458D1">
        <w:t xml:space="preserve">mediocre </w:t>
      </w:r>
      <w:proofErr w:type="spellStart"/>
      <w:r w:rsidR="00E75AA7">
        <w:t>TIMMS</w:t>
      </w:r>
      <w:proofErr w:type="spellEnd"/>
      <w:r>
        <w:t xml:space="preserve"> results in perspective</w:t>
      </w:r>
      <w:r w:rsidR="00E75AA7">
        <w:t xml:space="preserve">, as well as </w:t>
      </w:r>
      <w:r w:rsidR="00C25CF3">
        <w:t>lending</w:t>
      </w:r>
      <w:r w:rsidR="00F43AE7">
        <w:t xml:space="preserve"> </w:t>
      </w:r>
      <w:r w:rsidR="00E75AA7">
        <w:t>support</w:t>
      </w:r>
      <w:r w:rsidR="00C25CF3">
        <w:t xml:space="preserve"> to</w:t>
      </w:r>
      <w:r w:rsidR="00E75AA7">
        <w:t xml:space="preserve"> </w:t>
      </w:r>
      <w:r w:rsidR="00E75AA7">
        <w:lastRenderedPageBreak/>
        <w:t xml:space="preserve">claims </w:t>
      </w:r>
      <w:r w:rsidR="00D458D1">
        <w:t xml:space="preserve">from universities </w:t>
      </w:r>
      <w:r w:rsidR="00E75AA7">
        <w:t xml:space="preserve">that courses </w:t>
      </w:r>
      <w:r w:rsidR="00D458D1">
        <w:t xml:space="preserve">at senior levels of secondary school </w:t>
      </w:r>
      <w:r w:rsidR="00E75AA7">
        <w:t>have been ‘dumbed down’</w:t>
      </w:r>
      <w:r>
        <w:t>.)</w:t>
      </w:r>
    </w:p>
    <w:p w:rsidR="00BF176C" w:rsidRDefault="00BF176C" w:rsidP="00BF176C">
      <w:pPr>
        <w:pStyle w:val="BodyText"/>
      </w:pPr>
      <w:r>
        <w:t xml:space="preserve">Added to this is a more general shortage of teachers in country and remote areas, which no doubt </w:t>
      </w:r>
      <w:r w:rsidR="00E75AA7">
        <w:t xml:space="preserve">has </w:t>
      </w:r>
      <w:r>
        <w:t xml:space="preserve">contributed to </w:t>
      </w:r>
      <w:r w:rsidR="00D458D1">
        <w:t xml:space="preserve">the </w:t>
      </w:r>
      <w:r>
        <w:t>lower educational performance on average</w:t>
      </w:r>
      <w:r w:rsidR="00D458D1">
        <w:t xml:space="preserve"> of their schools</w:t>
      </w:r>
      <w:r w:rsidR="002339DD">
        <w:t>,</w:t>
      </w:r>
      <w:r w:rsidR="00D458D1">
        <w:t xml:space="preserve"> relative to peers</w:t>
      </w:r>
      <w:r>
        <w:t xml:space="preserve"> in urban communities.</w:t>
      </w:r>
    </w:p>
    <w:p w:rsidR="00BF176C" w:rsidRDefault="00E75AA7" w:rsidP="00BF176C">
      <w:pPr>
        <w:pStyle w:val="BodyText"/>
      </w:pPr>
      <w:r>
        <w:t>Further,</w:t>
      </w:r>
      <w:r w:rsidR="00BF176C">
        <w:t xml:space="preserve"> as you will no doubt be aware, there has been a flight of males from the profession. This has been particularly marked in primary schools </w:t>
      </w:r>
      <w:r w:rsidR="00B05BBC">
        <w:t>—</w:t>
      </w:r>
      <w:r w:rsidR="00BF176C">
        <w:t xml:space="preserve"> and arguably has made it harder to motivate many young boys </w:t>
      </w:r>
      <w:r w:rsidR="00D458D1">
        <w:t>and</w:t>
      </w:r>
      <w:r w:rsidR="00BF176C">
        <w:t xml:space="preserve"> k</w:t>
      </w:r>
      <w:r>
        <w:t xml:space="preserve">eep them engaged in school life, </w:t>
      </w:r>
      <w:r w:rsidR="00BF176C">
        <w:t>especially those most in need of</w:t>
      </w:r>
      <w:r>
        <w:t xml:space="preserve"> good </w:t>
      </w:r>
      <w:r w:rsidR="00D458D1">
        <w:t xml:space="preserve">male </w:t>
      </w:r>
      <w:r w:rsidR="00BF176C">
        <w:t>role models.</w:t>
      </w:r>
    </w:p>
    <w:p w:rsidR="00BF176C" w:rsidRDefault="00BF176C" w:rsidP="00BF176C">
      <w:pPr>
        <w:pStyle w:val="BodyText"/>
      </w:pPr>
      <w:r>
        <w:t>Looking forward, the education workforce at all levels will be relatively hard hit by population ageing</w:t>
      </w:r>
      <w:r w:rsidR="00E75AA7">
        <w:t xml:space="preserve">. For example, around one-half of secondary school teachers and 60 per cent of VET teachers are aged over 45. (This </w:t>
      </w:r>
      <w:r w:rsidR="00D458D1">
        <w:t>might be okay</w:t>
      </w:r>
      <w:r w:rsidR="00E75AA7">
        <w:t xml:space="preserve"> if the exit age were closer to </w:t>
      </w:r>
      <w:r w:rsidR="00316E60">
        <w:t xml:space="preserve">60 </w:t>
      </w:r>
      <w:r w:rsidR="00E75AA7">
        <w:t xml:space="preserve">than </w:t>
      </w:r>
      <w:r w:rsidR="00316E60">
        <w:t xml:space="preserve">50. Unfortunately, it appears </w:t>
      </w:r>
      <w:r w:rsidR="00A95CDA">
        <w:t xml:space="preserve">from HILDA data </w:t>
      </w:r>
      <w:r w:rsidR="00316E60">
        <w:t xml:space="preserve">that </w:t>
      </w:r>
      <w:r w:rsidR="00886CD9">
        <w:t xml:space="preserve">the largest exodus of </w:t>
      </w:r>
      <w:r w:rsidR="00316E60">
        <w:t xml:space="preserve">teachers </w:t>
      </w:r>
      <w:r w:rsidR="00886CD9">
        <w:t xml:space="preserve">from the profession </w:t>
      </w:r>
      <w:r w:rsidR="00B10754">
        <w:t xml:space="preserve">actually </w:t>
      </w:r>
      <w:r w:rsidR="00886CD9">
        <w:t>occurs between the ages of 45 and 50</w:t>
      </w:r>
      <w:r w:rsidR="00835FCE">
        <w:t>)</w:t>
      </w:r>
      <w:r w:rsidR="00886CD9">
        <w:t>.</w:t>
      </w:r>
      <w:r w:rsidR="00316E60">
        <w:t xml:space="preserve"> </w:t>
      </w:r>
      <w:r w:rsidR="007D0F23">
        <w:t>I</w:t>
      </w:r>
      <w:r w:rsidR="00B359B8">
        <w:t xml:space="preserve">t follows from the research cited earlier that </w:t>
      </w:r>
      <w:r w:rsidR="00D458D1">
        <w:t>the age cohorts now</w:t>
      </w:r>
      <w:r w:rsidR="00E75AA7">
        <w:t xml:space="preserve"> leaving teaching are </w:t>
      </w:r>
      <w:r w:rsidR="00B10754">
        <w:t xml:space="preserve">also </w:t>
      </w:r>
      <w:r w:rsidR="00E75AA7">
        <w:t xml:space="preserve">the more highly ‘academic’ </w:t>
      </w:r>
      <w:r w:rsidR="00D458D1">
        <w:t>ones,</w:t>
      </w:r>
      <w:r w:rsidR="00E75AA7">
        <w:t xml:space="preserve"> </w:t>
      </w:r>
      <w:r w:rsidR="00B359B8">
        <w:t>who</w:t>
      </w:r>
      <w:r w:rsidR="00E75AA7">
        <w:t xml:space="preserve"> entered </w:t>
      </w:r>
      <w:r w:rsidR="00B359B8">
        <w:t xml:space="preserve">the profession in the </w:t>
      </w:r>
      <w:proofErr w:type="spellStart"/>
      <w:r w:rsidR="00B359B8">
        <w:t>1970s</w:t>
      </w:r>
      <w:proofErr w:type="spellEnd"/>
      <w:r w:rsidR="00D458D1">
        <w:t xml:space="preserve"> and </w:t>
      </w:r>
      <w:proofErr w:type="spellStart"/>
      <w:r w:rsidR="00D458D1">
        <w:t>80s</w:t>
      </w:r>
      <w:proofErr w:type="spellEnd"/>
      <w:r w:rsidR="00E75AA7">
        <w:t>.</w:t>
      </w:r>
    </w:p>
    <w:p w:rsidR="00BF176C" w:rsidRDefault="00B10754" w:rsidP="00BF176C">
      <w:pPr>
        <w:pStyle w:val="BodyText"/>
      </w:pPr>
      <w:r>
        <w:t>In addition to all this, there is</w:t>
      </w:r>
      <w:r w:rsidR="00BF176C">
        <w:t xml:space="preserve"> the looming challenge of upgrading </w:t>
      </w:r>
      <w:r w:rsidR="00E75AA7">
        <w:t>an</w:t>
      </w:r>
      <w:r w:rsidR="00D458D1">
        <w:t xml:space="preserve"> early childhood workforce</w:t>
      </w:r>
      <w:r w:rsidR="00BF176C">
        <w:t xml:space="preserve"> </w:t>
      </w:r>
      <w:r w:rsidR="00E75AA7">
        <w:t xml:space="preserve">to </w:t>
      </w:r>
      <w:r>
        <w:t xml:space="preserve">perform </w:t>
      </w:r>
      <w:r w:rsidR="00D458D1">
        <w:t>more ‘</w:t>
      </w:r>
      <w:r w:rsidR="00E75AA7">
        <w:t>instructional</w:t>
      </w:r>
      <w:r w:rsidR="00D458D1">
        <w:t>’</w:t>
      </w:r>
      <w:r w:rsidR="00E75AA7">
        <w:t xml:space="preserve"> roles </w:t>
      </w:r>
      <w:r w:rsidR="00BF176C">
        <w:t xml:space="preserve">under </w:t>
      </w:r>
      <w:proofErr w:type="spellStart"/>
      <w:r w:rsidR="00BF176C">
        <w:t>C</w:t>
      </w:r>
      <w:r w:rsidR="00470858">
        <w:t>O</w:t>
      </w:r>
      <w:r w:rsidR="00BF176C">
        <w:t>AG’s</w:t>
      </w:r>
      <w:proofErr w:type="spellEnd"/>
      <w:r w:rsidR="00BF176C">
        <w:t xml:space="preserve"> </w:t>
      </w:r>
      <w:r w:rsidR="00D458D1">
        <w:t xml:space="preserve">human capital </w:t>
      </w:r>
      <w:r w:rsidR="00BF176C">
        <w:t>agenda.</w:t>
      </w:r>
    </w:p>
    <w:p w:rsidR="00BF176C" w:rsidRDefault="00BF176C" w:rsidP="00BF176C">
      <w:pPr>
        <w:pStyle w:val="BodyText"/>
      </w:pPr>
      <w:r>
        <w:t xml:space="preserve">It is therefore of great importance that ‘improving the quality of teaching and leadership </w:t>
      </w:r>
      <w:r w:rsidR="00E301DD">
        <w:t>i</w:t>
      </w:r>
      <w:r>
        <w:t xml:space="preserve">n Australian schools’ has become the object of a ‘National Partnership’ agreement between the Commonwealth and the States. Emphasis </w:t>
      </w:r>
      <w:r w:rsidR="00E75AA7">
        <w:t xml:space="preserve">in this agreement </w:t>
      </w:r>
      <w:r>
        <w:t xml:space="preserve">is placed on attracting the best entrants to teaching, and also on their appropriate placement, ongoing training and remuneration, to ensure that they </w:t>
      </w:r>
      <w:r w:rsidRPr="00B05BBC">
        <w:rPr>
          <w:i/>
        </w:rPr>
        <w:t>stay</w:t>
      </w:r>
      <w:r w:rsidRPr="0092568F">
        <w:t xml:space="preserve"> in teaching.</w:t>
      </w:r>
    </w:p>
    <w:p w:rsidR="00BF176C" w:rsidRDefault="00BF176C" w:rsidP="00BF176C">
      <w:pPr>
        <w:pStyle w:val="BodyText"/>
      </w:pPr>
      <w:r>
        <w:t>Among the reform areas specifically identified for ‘reform reward’ payments from the Australian Government</w:t>
      </w:r>
      <w:r w:rsidR="00E75AA7">
        <w:t>,</w:t>
      </w:r>
      <w:r>
        <w:t xml:space="preserve"> there is recognition of three likely contributors to </w:t>
      </w:r>
      <w:r w:rsidR="00E75AA7">
        <w:t xml:space="preserve">the </w:t>
      </w:r>
      <w:r w:rsidR="008A6C10">
        <w:t>teaching</w:t>
      </w:r>
      <w:r w:rsidR="00C757A8">
        <w:t xml:space="preserve"> profession’s </w:t>
      </w:r>
      <w:r w:rsidR="009C53C4">
        <w:t>position</w:t>
      </w:r>
      <w:r>
        <w:t xml:space="preserve">: </w:t>
      </w:r>
      <w:r w:rsidR="00E75AA7">
        <w:t>one</w:t>
      </w:r>
      <w:r>
        <w:t xml:space="preserve"> focuses on remuneration; </w:t>
      </w:r>
      <w:r w:rsidR="00E75AA7">
        <w:t xml:space="preserve">a </w:t>
      </w:r>
      <w:r>
        <w:t xml:space="preserve">second on in-school support; </w:t>
      </w:r>
      <w:r w:rsidR="00E75AA7">
        <w:t xml:space="preserve">the </w:t>
      </w:r>
      <w:r>
        <w:t>third on school-based decision-making.</w:t>
      </w:r>
    </w:p>
    <w:p w:rsidR="00B359B8" w:rsidRDefault="00B359B8" w:rsidP="00B359B8">
      <w:pPr>
        <w:pStyle w:val="Heading4"/>
      </w:pPr>
      <w:r>
        <w:t>Remuneration</w:t>
      </w:r>
      <w:r w:rsidR="008A6C10">
        <w:t xml:space="preserve"> i</w:t>
      </w:r>
      <w:r>
        <w:t>ssues</w:t>
      </w:r>
    </w:p>
    <w:p w:rsidR="00BF176C" w:rsidRDefault="00BF176C" w:rsidP="009D6D28">
      <w:pPr>
        <w:pStyle w:val="BodyText"/>
      </w:pPr>
      <w:r>
        <w:t xml:space="preserve">When faced with mismatches in demand and supply, </w:t>
      </w:r>
      <w:r w:rsidR="00E75AA7">
        <w:t>e</w:t>
      </w:r>
      <w:r>
        <w:t>conomists have a tendency to seek explanations in price or other incentive structures. While teachers are clearly motivated by more than money, in economists</w:t>
      </w:r>
      <w:r w:rsidR="00B359B8">
        <w:t>’</w:t>
      </w:r>
      <w:r w:rsidR="00F43AE7">
        <w:t xml:space="preserve"> terms</w:t>
      </w:r>
      <w:r>
        <w:t xml:space="preserve"> the ‘opportunity cost’ of becoming (and remaining) a teacher has risen significantly over time. As Leigh and </w:t>
      </w:r>
      <w:r>
        <w:lastRenderedPageBreak/>
        <w:t xml:space="preserve">Ryan </w:t>
      </w:r>
      <w:r w:rsidR="00220819">
        <w:t>(</w:t>
      </w:r>
      <w:r w:rsidR="00886CD9">
        <w:t>2008</w:t>
      </w:r>
      <w:r w:rsidR="00220819">
        <w:t xml:space="preserve">) </w:t>
      </w:r>
      <w:r>
        <w:t>have shown</w:t>
      </w:r>
      <w:r w:rsidR="00B359B8">
        <w:t>,</w:t>
      </w:r>
      <w:r w:rsidR="009D6D28">
        <w:t xml:space="preserve"> </w:t>
      </w:r>
      <w:r>
        <w:t>between 1983 and 2003</w:t>
      </w:r>
      <w:r w:rsidR="00220819">
        <w:t>,</w:t>
      </w:r>
      <w:r>
        <w:t xml:space="preserve"> the real earnings of teachers fell by 4 per cent for women and 13 per cent for men</w:t>
      </w:r>
      <w:r w:rsidR="009D6D28">
        <w:t>. A</w:t>
      </w:r>
      <w:r>
        <w:t>nd the declines were amplified when measured relative to other professions</w:t>
      </w:r>
      <w:r w:rsidR="009D6D28">
        <w:t>. I</w:t>
      </w:r>
      <w:r>
        <w:t xml:space="preserve">t would be </w:t>
      </w:r>
      <w:r w:rsidR="00F43AE7">
        <w:t>surprising</w:t>
      </w:r>
      <w:r>
        <w:t xml:space="preserve"> if this had had no effect</w:t>
      </w:r>
      <w:r w:rsidR="009D6D28">
        <w:t xml:space="preserve"> on the </w:t>
      </w:r>
      <w:r w:rsidR="00B359B8">
        <w:t xml:space="preserve">composition of the </w:t>
      </w:r>
      <w:r w:rsidR="009D6D28">
        <w:t>profession</w:t>
      </w:r>
      <w:r w:rsidR="008A6C10">
        <w:t>, or on its perceived status within the community.</w:t>
      </w:r>
    </w:p>
    <w:p w:rsidR="00BF176C" w:rsidRDefault="00BF176C" w:rsidP="00BF176C">
      <w:pPr>
        <w:pStyle w:val="BodyText"/>
      </w:pPr>
      <w:r>
        <w:t>Moreover, th</w:t>
      </w:r>
      <w:r w:rsidR="009D6D28">
        <w:t>at</w:t>
      </w:r>
      <w:r>
        <w:t xml:space="preserve"> study </w:t>
      </w:r>
      <w:r w:rsidR="009D6D28">
        <w:t>indicates</w:t>
      </w:r>
      <w:r>
        <w:t xml:space="preserve"> that </w:t>
      </w:r>
      <w:r w:rsidR="00095D90">
        <w:t>highly</w:t>
      </w:r>
      <w:r w:rsidR="008A6C10">
        <w:t xml:space="preserve"> </w:t>
      </w:r>
      <w:r>
        <w:t xml:space="preserve">compressed teacher remuneration scales, together with </w:t>
      </w:r>
      <w:r w:rsidR="008A6C10">
        <w:t xml:space="preserve">progressively </w:t>
      </w:r>
      <w:r>
        <w:t xml:space="preserve">widening pay dispersion in other professions, has </w:t>
      </w:r>
      <w:r w:rsidR="009D6D28">
        <w:t xml:space="preserve">especially </w:t>
      </w:r>
      <w:r>
        <w:t xml:space="preserve">raised the opportunity cost </w:t>
      </w:r>
      <w:r w:rsidR="009D6D28">
        <w:t>for</w:t>
      </w:r>
      <w:r>
        <w:t xml:space="preserve"> </w:t>
      </w:r>
      <w:r w:rsidR="008A6C10">
        <w:t>the most</w:t>
      </w:r>
      <w:r>
        <w:t xml:space="preserve"> able people (</w:t>
      </w:r>
      <w:r w:rsidR="009D6D28">
        <w:t>which</w:t>
      </w:r>
      <w:r>
        <w:t xml:space="preserve"> </w:t>
      </w:r>
      <w:r w:rsidR="00B359B8">
        <w:t xml:space="preserve">in turn </w:t>
      </w:r>
      <w:r>
        <w:t xml:space="preserve">is likely to have had </w:t>
      </w:r>
      <w:r w:rsidR="00B10754">
        <w:t>a significant</w:t>
      </w:r>
      <w:r>
        <w:t xml:space="preserve"> impact </w:t>
      </w:r>
      <w:r w:rsidR="00B359B8">
        <w:t>i</w:t>
      </w:r>
      <w:r>
        <w:t xml:space="preserve">n </w:t>
      </w:r>
      <w:r w:rsidR="009D6D28">
        <w:t xml:space="preserve">the </w:t>
      </w:r>
      <w:r>
        <w:t>maths and science areas).</w:t>
      </w:r>
    </w:p>
    <w:p w:rsidR="00BF176C" w:rsidRDefault="00BF176C" w:rsidP="00BF176C">
      <w:pPr>
        <w:pStyle w:val="BodyText"/>
      </w:pPr>
      <w:r>
        <w:t>In the same period, improved career choices for women have had a more pronounced impact on the ‘ability distribution’ of fe</w:t>
      </w:r>
      <w:r w:rsidR="007D0F23">
        <w:t>male entrants to the profession,</w:t>
      </w:r>
      <w:r w:rsidR="00A95CDA">
        <w:t xml:space="preserve"> </w:t>
      </w:r>
      <w:r w:rsidR="007D0F23">
        <w:t>w</w:t>
      </w:r>
      <w:r w:rsidR="00A95CDA">
        <w:t xml:space="preserve">ith their representation in the top two </w:t>
      </w:r>
      <w:r w:rsidR="00ED41D6">
        <w:t>quintiles</w:t>
      </w:r>
      <w:r w:rsidR="00F43AE7">
        <w:t xml:space="preserve"> falling by around one-half</w:t>
      </w:r>
      <w:r w:rsidR="00A95CDA">
        <w:t>.</w:t>
      </w:r>
    </w:p>
    <w:p w:rsidR="00BF176C" w:rsidRDefault="00BF176C" w:rsidP="00BF176C">
      <w:pPr>
        <w:pStyle w:val="BodyText"/>
      </w:pPr>
      <w:r>
        <w:t xml:space="preserve">All this would suggest a need to address pay relativities </w:t>
      </w:r>
      <w:r w:rsidRPr="00B05BBC">
        <w:rPr>
          <w:i/>
        </w:rPr>
        <w:t xml:space="preserve">within </w:t>
      </w:r>
      <w:r>
        <w:t xml:space="preserve">teaching as much as </w:t>
      </w:r>
      <w:r w:rsidRPr="008A6C10">
        <w:t>between</w:t>
      </w:r>
      <w:r w:rsidRPr="00B05BBC">
        <w:rPr>
          <w:i/>
        </w:rPr>
        <w:t xml:space="preserve"> </w:t>
      </w:r>
      <w:r>
        <w:t xml:space="preserve">teaching and other professions. </w:t>
      </w:r>
      <w:r w:rsidR="009D6D28">
        <w:t>Currently one finds</w:t>
      </w:r>
      <w:r>
        <w:t xml:space="preserve"> little recognition</w:t>
      </w:r>
      <w:r w:rsidR="008A6C10">
        <w:t xml:space="preserve"> in remuneration structures</w:t>
      </w:r>
      <w:r>
        <w:t xml:space="preserve"> for experience or skill levels</w:t>
      </w:r>
      <w:r w:rsidR="00E301DD">
        <w:t>,</w:t>
      </w:r>
      <w:r w:rsidR="009D6D28">
        <w:t xml:space="preserve"> let alone for </w:t>
      </w:r>
      <w:r>
        <w:t xml:space="preserve">scarcity, </w:t>
      </w:r>
      <w:r w:rsidR="009D6D28">
        <w:t>or the</w:t>
      </w:r>
      <w:r>
        <w:t xml:space="preserve"> contentious </w:t>
      </w:r>
      <w:r w:rsidR="009D6D28">
        <w:t>matter</w:t>
      </w:r>
      <w:r>
        <w:t xml:space="preserve"> of differential performance </w:t>
      </w:r>
      <w:r w:rsidR="00E301DD">
        <w:t>on the job</w:t>
      </w:r>
      <w:r>
        <w:t>.</w:t>
      </w:r>
      <w:r w:rsidR="007D0F23">
        <w:t xml:space="preserve"> </w:t>
      </w:r>
      <w:r>
        <w:t xml:space="preserve">The </w:t>
      </w:r>
      <w:proofErr w:type="spellStart"/>
      <w:r>
        <w:t>C</w:t>
      </w:r>
      <w:r w:rsidR="008A6C10">
        <w:t>O</w:t>
      </w:r>
      <w:r>
        <w:t>AG</w:t>
      </w:r>
      <w:proofErr w:type="spellEnd"/>
      <w:r>
        <w:t xml:space="preserve"> </w:t>
      </w:r>
      <w:r w:rsidR="007D0F23">
        <w:t>National Partnership</w:t>
      </w:r>
      <w:r>
        <w:t xml:space="preserve"> Agreement </w:t>
      </w:r>
      <w:r w:rsidR="008A6C10">
        <w:t>specifies that there are rewards for</w:t>
      </w:r>
      <w:r>
        <w:t xml:space="preserve"> ‘improved pay dispersion’ </w:t>
      </w:r>
      <w:r w:rsidR="009D6D28">
        <w:t>and</w:t>
      </w:r>
      <w:r>
        <w:t xml:space="preserve"> </w:t>
      </w:r>
      <w:r w:rsidR="008A6C10">
        <w:t xml:space="preserve">it </w:t>
      </w:r>
      <w:r>
        <w:t>identif</w:t>
      </w:r>
      <w:r w:rsidR="009D6D28">
        <w:t>ies</w:t>
      </w:r>
      <w:r>
        <w:t xml:space="preserve"> </w:t>
      </w:r>
      <w:r w:rsidR="00B05BBC">
        <w:t>such</w:t>
      </w:r>
      <w:r>
        <w:t xml:space="preserve"> possible approaches as more highly paid staffing classifications and special arrangements to encourage quality teachers and leaders into remote schools and those with Indigenous or other disadvantaged communities. </w:t>
      </w:r>
      <w:r w:rsidR="009D6D28">
        <w:t>These are very</w:t>
      </w:r>
      <w:r>
        <w:t xml:space="preserve"> promising </w:t>
      </w:r>
      <w:r w:rsidR="009D6D28">
        <w:t>directions</w:t>
      </w:r>
      <w:r w:rsidR="00B359B8">
        <w:t>. The main constraint</w:t>
      </w:r>
      <w:r>
        <w:t xml:space="preserve"> on </w:t>
      </w:r>
      <w:r w:rsidR="009D6D28">
        <w:t>their</w:t>
      </w:r>
      <w:r>
        <w:t xml:space="preserve"> success </w:t>
      </w:r>
      <w:r w:rsidR="009E0CC6">
        <w:t>—</w:t>
      </w:r>
      <w:r w:rsidR="009D6D28">
        <w:t xml:space="preserve"> </w:t>
      </w:r>
      <w:r w:rsidR="00B359B8">
        <w:t>or</w:t>
      </w:r>
      <w:r w:rsidR="009D6D28">
        <w:t xml:space="preserve"> the scope to extend them </w:t>
      </w:r>
      <w:r w:rsidR="009E0CC6">
        <w:t>—</w:t>
      </w:r>
      <w:r w:rsidR="009D6D28">
        <w:t xml:space="preserve"> </w:t>
      </w:r>
      <w:r w:rsidR="00F43AE7">
        <w:t>may be</w:t>
      </w:r>
      <w:r>
        <w:t xml:space="preserve"> resistance by teacher associations</w:t>
      </w:r>
      <w:r w:rsidR="00B359B8">
        <w:t>, rather</w:t>
      </w:r>
      <w:r>
        <w:t xml:space="preserve"> than the budget, if the recent experience in introduc</w:t>
      </w:r>
      <w:r w:rsidR="009D6D28">
        <w:t>ing</w:t>
      </w:r>
      <w:r>
        <w:t xml:space="preserve"> higher pay rates for ‘highly accomplished teachers’ in disadvantaged schools </w:t>
      </w:r>
      <w:r w:rsidR="00B359B8">
        <w:t xml:space="preserve">in NSW </w:t>
      </w:r>
      <w:r>
        <w:t>is any guide.</w:t>
      </w:r>
    </w:p>
    <w:p w:rsidR="00BF176C" w:rsidRDefault="00BF176C" w:rsidP="009D6D28">
      <w:pPr>
        <w:pStyle w:val="BodyText"/>
      </w:pPr>
      <w:r>
        <w:t xml:space="preserve">The </w:t>
      </w:r>
      <w:r w:rsidR="009D6D28">
        <w:t>reception given to</w:t>
      </w:r>
      <w:r>
        <w:t xml:space="preserve"> performance pay has been more hostile and broadly based. While there is evidence from the </w:t>
      </w:r>
      <w:smartTag w:uri="urn:schemas-microsoft-com:office:smarttags" w:element="country-region">
        <w:smartTag w:uri="urn:schemas-microsoft-com:office:smarttags" w:element="place">
          <w:r>
            <w:t>USA</w:t>
          </w:r>
        </w:smartTag>
      </w:smartTag>
      <w:r>
        <w:t xml:space="preserve"> of it having beneficial outcomes on students’ results, some of the evidence base is contested</w:t>
      </w:r>
      <w:r w:rsidR="008A6C10">
        <w:t xml:space="preserve"> and would benefit from impartial scrutiny</w:t>
      </w:r>
      <w:r w:rsidR="009D6D28">
        <w:t xml:space="preserve">. </w:t>
      </w:r>
      <w:r>
        <w:t xml:space="preserve">It would </w:t>
      </w:r>
      <w:r w:rsidR="008A6C10">
        <w:t xml:space="preserve">also </w:t>
      </w:r>
      <w:r>
        <w:t>be desirable to have some ‘home grown’ evidence from well-conducted trials</w:t>
      </w:r>
      <w:r w:rsidR="009D6D28">
        <w:t xml:space="preserve"> in this country</w:t>
      </w:r>
      <w:r w:rsidR="008A6C10">
        <w:t>. (</w:t>
      </w:r>
      <w:r w:rsidR="00D21156">
        <w:t>I und</w:t>
      </w:r>
      <w:r>
        <w:t xml:space="preserve">erstand that </w:t>
      </w:r>
      <w:r w:rsidR="00D21156">
        <w:t>such trials are</w:t>
      </w:r>
      <w:r>
        <w:t xml:space="preserve"> </w:t>
      </w:r>
      <w:r w:rsidR="00D21156">
        <w:t xml:space="preserve">indeed </w:t>
      </w:r>
      <w:r w:rsidR="00B359B8">
        <w:t xml:space="preserve">now </w:t>
      </w:r>
      <w:r w:rsidR="00D21156">
        <w:t xml:space="preserve">underway in </w:t>
      </w:r>
      <w:smartTag w:uri="urn:schemas-microsoft-com:office:smarttags" w:element="State">
        <w:smartTag w:uri="urn:schemas-microsoft-com:office:smarttags" w:element="place">
          <w:r w:rsidR="00D21156">
            <w:t>Victoria</w:t>
          </w:r>
        </w:smartTag>
      </w:smartTag>
      <w:r w:rsidR="00D21156">
        <w:t>.</w:t>
      </w:r>
      <w:r w:rsidR="008A6C10">
        <w:t>)</w:t>
      </w:r>
    </w:p>
    <w:p w:rsidR="00BF176C" w:rsidRDefault="00BF176C" w:rsidP="00BF176C">
      <w:pPr>
        <w:pStyle w:val="BodyText"/>
      </w:pPr>
      <w:r>
        <w:t xml:space="preserve">I won’t say much in relation to the </w:t>
      </w:r>
      <w:r w:rsidRPr="0011411D">
        <w:rPr>
          <w:i/>
        </w:rPr>
        <w:t>second</w:t>
      </w:r>
      <w:r>
        <w:t xml:space="preserve"> area </w:t>
      </w:r>
      <w:r w:rsidR="0011411D">
        <w:t>—</w:t>
      </w:r>
      <w:r>
        <w:t xml:space="preserve"> more in-school support for teachers </w:t>
      </w:r>
      <w:r w:rsidR="00E133FD">
        <w:t xml:space="preserve">— </w:t>
      </w:r>
      <w:r>
        <w:t>but it is clearly an issue in a variety of respects</w:t>
      </w:r>
      <w:r w:rsidR="00D21156">
        <w:t>,</w:t>
      </w:r>
      <w:r>
        <w:t xml:space="preserve"> including administrative workloads which cut into teachers’ time</w:t>
      </w:r>
      <w:r w:rsidR="00F43AE7">
        <w:t>,</w:t>
      </w:r>
      <w:r w:rsidR="00890EDA">
        <w:t xml:space="preserve"> and stress or burnout that can precipitate their exit</w:t>
      </w:r>
      <w:r>
        <w:t xml:space="preserve">. In more remote areas, including Indigenous communities, housing can be </w:t>
      </w:r>
      <w:r w:rsidR="0022792A">
        <w:t>an</w:t>
      </w:r>
      <w:r>
        <w:t xml:space="preserve"> obstacle to attracting good teachers </w:t>
      </w:r>
      <w:r w:rsidR="0011411D">
        <w:t>—</w:t>
      </w:r>
      <w:r>
        <w:t xml:space="preserve"> </w:t>
      </w:r>
      <w:r w:rsidR="00D21156">
        <w:t xml:space="preserve">though </w:t>
      </w:r>
      <w:r>
        <w:t xml:space="preserve">hopefully </w:t>
      </w:r>
      <w:r w:rsidR="00D21156">
        <w:t xml:space="preserve">this may </w:t>
      </w:r>
      <w:r w:rsidR="008A6C10">
        <w:t xml:space="preserve">at last </w:t>
      </w:r>
      <w:r w:rsidR="00D21156">
        <w:t>h</w:t>
      </w:r>
      <w:r w:rsidR="00E301DD">
        <w:t xml:space="preserve">ave been addressed through the ‘Building the Education Revolution’ </w:t>
      </w:r>
      <w:r w:rsidR="00D21156">
        <w:t>program</w:t>
      </w:r>
      <w:r>
        <w:t>.</w:t>
      </w:r>
    </w:p>
    <w:p w:rsidR="00B359B8" w:rsidRDefault="00B359B8" w:rsidP="00B359B8">
      <w:pPr>
        <w:pStyle w:val="Heading4"/>
      </w:pPr>
      <w:r>
        <w:lastRenderedPageBreak/>
        <w:t>Governance is fundamental</w:t>
      </w:r>
    </w:p>
    <w:p w:rsidR="00BF176C" w:rsidRDefault="00BF176C" w:rsidP="00BF176C">
      <w:pPr>
        <w:pStyle w:val="BodyText"/>
      </w:pPr>
      <w:r>
        <w:t>The third area identified for financial reward is described as ‘increased school-based decision-making about recruitment, staffing mix and budget’.</w:t>
      </w:r>
    </w:p>
    <w:p w:rsidR="00BF176C" w:rsidRDefault="00BF176C" w:rsidP="00BF176C">
      <w:pPr>
        <w:pStyle w:val="BodyText"/>
      </w:pPr>
      <w:r>
        <w:t xml:space="preserve">To the uninitiated </w:t>
      </w:r>
      <w:r w:rsidR="009E0CC6">
        <w:t>—</w:t>
      </w:r>
      <w:r>
        <w:t xml:space="preserve"> and indeed to Victorians who have grown accustomed to a more devolved system </w:t>
      </w:r>
      <w:r w:rsidR="009E0CC6">
        <w:t>—</w:t>
      </w:r>
      <w:r>
        <w:t xml:space="preserve"> this may seem a little </w:t>
      </w:r>
      <w:r w:rsidRPr="00D21156">
        <w:t>odd</w:t>
      </w:r>
      <w:r w:rsidR="00B359B8">
        <w:t>.</w:t>
      </w:r>
      <w:r>
        <w:t xml:space="preserve"> But the facts are that in most schools across </w:t>
      </w:r>
      <w:smartTag w:uri="urn:schemas-microsoft-com:office:smarttags" w:element="country-region">
        <w:smartTag w:uri="urn:schemas-microsoft-com:office:smarttags" w:element="place">
          <w:r>
            <w:t>Australia</w:t>
          </w:r>
        </w:smartTag>
      </w:smartTag>
      <w:r w:rsidR="00F43AE7">
        <w:t>,</w:t>
      </w:r>
      <w:r>
        <w:t xml:space="preserve"> unlike other places of work</w:t>
      </w:r>
      <w:r w:rsidR="00F43AE7">
        <w:t>,</w:t>
      </w:r>
      <w:r>
        <w:t xml:space="preserve"> manage</w:t>
      </w:r>
      <w:r w:rsidR="00E61A88">
        <w:t>rs have</w:t>
      </w:r>
      <w:r>
        <w:t xml:space="preserve"> little or no say about who is appointed to the</w:t>
      </w:r>
      <w:r w:rsidR="00D21156">
        <w:t>ir</w:t>
      </w:r>
      <w:r>
        <w:t xml:space="preserve"> teach</w:t>
      </w:r>
      <w:r w:rsidR="00D21156">
        <w:t>ing</w:t>
      </w:r>
      <w:r>
        <w:t xml:space="preserve"> staff and even </w:t>
      </w:r>
      <w:r w:rsidR="00D21156">
        <w:t xml:space="preserve">about </w:t>
      </w:r>
      <w:r>
        <w:t xml:space="preserve">who is </w:t>
      </w:r>
      <w:r w:rsidRPr="00B359B8">
        <w:t>promoted</w:t>
      </w:r>
      <w:r w:rsidR="00D21156" w:rsidRPr="00B359B8">
        <w:t xml:space="preserve"> or removed</w:t>
      </w:r>
      <w:r w:rsidR="0011411D">
        <w:t>. Merit</w:t>
      </w:r>
      <w:r w:rsidR="0011411D">
        <w:noBreakHyphen/>
      </w:r>
      <w:r>
        <w:t>based appointment is demonstrably lacking, compounding the lack of merit-based reward</w:t>
      </w:r>
      <w:r w:rsidR="00E301DD">
        <w:t>s</w:t>
      </w:r>
      <w:r>
        <w:t>.</w:t>
      </w:r>
    </w:p>
    <w:p w:rsidR="00BF176C" w:rsidRDefault="00BF176C" w:rsidP="00BF176C">
      <w:pPr>
        <w:pStyle w:val="BodyText"/>
      </w:pPr>
      <w:r>
        <w:t xml:space="preserve">Professor Max </w:t>
      </w:r>
      <w:proofErr w:type="spellStart"/>
      <w:r w:rsidR="0011411D">
        <w:t>Corden</w:t>
      </w:r>
      <w:proofErr w:type="spellEnd"/>
      <w:r>
        <w:t xml:space="preserve"> recently wrote a celebrated piece on </w:t>
      </w:r>
      <w:smartTag w:uri="urn:schemas-microsoft-com:office:smarttags" w:element="country-region">
        <w:r>
          <w:t>Australia</w:t>
        </w:r>
      </w:smartTag>
      <w:r w:rsidR="00D21156">
        <w:t>’s tertiary education system</w:t>
      </w:r>
      <w:r>
        <w:t xml:space="preserve"> provocatively titled </w:t>
      </w:r>
      <w:r w:rsidRPr="0022792A">
        <w:rPr>
          <w:i/>
        </w:rPr>
        <w:t>Moscow on the Molonglo</w:t>
      </w:r>
      <w:r w:rsidR="00D21156">
        <w:t xml:space="preserve"> (</w:t>
      </w:r>
      <w:r w:rsidR="0022792A">
        <w:t>the Molonglo</w:t>
      </w:r>
      <w:r w:rsidR="00D21156">
        <w:t xml:space="preserve"> </w:t>
      </w:r>
      <w:r w:rsidR="0022792A">
        <w:t xml:space="preserve">being the </w:t>
      </w:r>
      <w:r w:rsidR="00B10754">
        <w:t>stream</w:t>
      </w:r>
      <w:r w:rsidR="0022792A">
        <w:t xml:space="preserve"> that feeds </w:t>
      </w:r>
      <w:smartTag w:uri="urn:schemas-microsoft-com:office:smarttags" w:element="City">
        <w:smartTag w:uri="urn:schemas-microsoft-com:office:smarttags" w:element="place">
          <w:r w:rsidR="0022792A">
            <w:t>Canberra</w:t>
          </w:r>
        </w:smartTag>
      </w:smartTag>
      <w:r w:rsidR="0022792A">
        <w:t>’s Lake Burley Griffin</w:t>
      </w:r>
      <w:r w:rsidR="00D21156">
        <w:t>)</w:t>
      </w:r>
      <w:r w:rsidR="00DB6F28">
        <w:t>. But</w:t>
      </w:r>
      <w:r>
        <w:t xml:space="preserve"> the degree of centralised bureaucratic control seems far greater for </w:t>
      </w:r>
      <w:smartTag w:uri="urn:schemas-microsoft-com:office:smarttags" w:element="country-region">
        <w:smartTag w:uri="urn:schemas-microsoft-com:office:smarttags" w:element="place">
          <w:r w:rsidR="0022792A">
            <w:t>Australia</w:t>
          </w:r>
        </w:smartTag>
      </w:smartTag>
      <w:r w:rsidR="0022792A">
        <w:t>’s school sy</w:t>
      </w:r>
      <w:r w:rsidR="00405BF5">
        <w:t>s</w:t>
      </w:r>
      <w:r w:rsidR="0022792A">
        <w:t>tem</w:t>
      </w:r>
      <w:r>
        <w:t xml:space="preserve"> than for universities</w:t>
      </w:r>
      <w:r w:rsidR="0022792A">
        <w:t>,</w:t>
      </w:r>
      <w:r>
        <w:t xml:space="preserve"> </w:t>
      </w:r>
      <w:r w:rsidR="0022792A">
        <w:t>notwithstanding it being a State responsibility</w:t>
      </w:r>
      <w:r>
        <w:t>.</w:t>
      </w:r>
    </w:p>
    <w:p w:rsidR="00BF176C" w:rsidRDefault="00BF176C" w:rsidP="00BF176C">
      <w:pPr>
        <w:pStyle w:val="BodyText"/>
      </w:pPr>
      <w:r>
        <w:t>Centralised decision-making works best for systems that are relatively homogen</w:t>
      </w:r>
      <w:r w:rsidR="00B359B8">
        <w:t>e</w:t>
      </w:r>
      <w:r>
        <w:t xml:space="preserve">ous and for which </w:t>
      </w:r>
      <w:r w:rsidR="00E301DD">
        <w:t xml:space="preserve">information and </w:t>
      </w:r>
      <w:r>
        <w:t xml:space="preserve">transaction costs are low. But school systems are not like that. With the best will in the world, making decisions centrally that can account for the specific needs of each school community is very hard. And centralised bureaucracies often develop </w:t>
      </w:r>
      <w:r w:rsidR="00D21156">
        <w:t xml:space="preserve">their own </w:t>
      </w:r>
      <w:r w:rsidR="0011411D">
        <w:t>incentive</w:t>
      </w:r>
      <w:r>
        <w:t xml:space="preserve"> structures </w:t>
      </w:r>
      <w:r w:rsidR="00D21156">
        <w:t xml:space="preserve">and agendas </w:t>
      </w:r>
      <w:r>
        <w:t>that can militate against such an endeavour anyway.</w:t>
      </w:r>
    </w:p>
    <w:p w:rsidR="00BF176C" w:rsidRDefault="00BF176C" w:rsidP="00BF176C">
      <w:pPr>
        <w:pStyle w:val="BodyText"/>
      </w:pPr>
      <w:r>
        <w:t xml:space="preserve">By the same token, school managers with little scope to influence the allocation of teaching resources </w:t>
      </w:r>
      <w:r w:rsidR="003D3772">
        <w:t xml:space="preserve">could be </w:t>
      </w:r>
      <w:r w:rsidR="001526C5">
        <w:t>expected</w:t>
      </w:r>
      <w:r w:rsidR="003D3772">
        <w:t xml:space="preserve"> to</w:t>
      </w:r>
      <w:r>
        <w:t xml:space="preserve"> have </w:t>
      </w:r>
      <w:r w:rsidR="00E301DD">
        <w:t>less</w:t>
      </w:r>
      <w:r>
        <w:t xml:space="preserve"> incentive to </w:t>
      </w:r>
      <w:r w:rsidR="0011411D">
        <w:t>innovate</w:t>
      </w:r>
      <w:r>
        <w:t xml:space="preserve"> or be responsive to community needs. And the best leaders will be </w:t>
      </w:r>
      <w:r w:rsidR="00E301DD">
        <w:t xml:space="preserve">less </w:t>
      </w:r>
      <w:r>
        <w:t xml:space="preserve">attracted to such a job. Those </w:t>
      </w:r>
      <w:r w:rsidR="00D21156">
        <w:t>who</w:t>
      </w:r>
      <w:r>
        <w:t xml:space="preserve"> </w:t>
      </w:r>
      <w:r w:rsidRPr="003D3772">
        <w:t>are</w:t>
      </w:r>
      <w:r>
        <w:t xml:space="preserve"> there </w:t>
      </w:r>
      <w:r w:rsidR="003D3772">
        <w:t xml:space="preserve">will </w:t>
      </w:r>
      <w:r>
        <w:t>understandably feel threatened by accountability tools such as ‘My School’, particularly since the school</w:t>
      </w:r>
      <w:r w:rsidR="0022792A">
        <w:t>s</w:t>
      </w:r>
      <w:r>
        <w:t xml:space="preserve"> </w:t>
      </w:r>
      <w:r w:rsidR="00D21156">
        <w:t xml:space="preserve">that they lead </w:t>
      </w:r>
      <w:r w:rsidR="0022792A">
        <w:t>are</w:t>
      </w:r>
      <w:r>
        <w:t xml:space="preserve"> not really </w:t>
      </w:r>
      <w:r w:rsidRPr="0011411D">
        <w:rPr>
          <w:i/>
        </w:rPr>
        <w:t>theirs</w:t>
      </w:r>
      <w:r>
        <w:t xml:space="preserve"> (or the local communit</w:t>
      </w:r>
      <w:r w:rsidR="0022792A">
        <w:t>y’s</w:t>
      </w:r>
      <w:r w:rsidR="00D21156">
        <w:t>) anyway, at least</w:t>
      </w:r>
      <w:r>
        <w:t xml:space="preserve"> in a</w:t>
      </w:r>
      <w:r w:rsidR="00D21156">
        <w:t>ny</w:t>
      </w:r>
      <w:r>
        <w:t xml:space="preserve"> meaningful operational sense.</w:t>
      </w:r>
    </w:p>
    <w:p w:rsidR="00BF176C" w:rsidRDefault="00BF176C" w:rsidP="00D21156">
      <w:pPr>
        <w:pStyle w:val="BodyText"/>
      </w:pPr>
      <w:r>
        <w:t xml:space="preserve">For such reasons, there has been a global </w:t>
      </w:r>
      <w:r w:rsidR="00405BF5">
        <w:t>shift</w:t>
      </w:r>
      <w:r>
        <w:t xml:space="preserve"> towards providing schools (as well as other education centres) with </w:t>
      </w:r>
      <w:r w:rsidR="0022792A">
        <w:t xml:space="preserve">greater </w:t>
      </w:r>
      <w:r>
        <w:t xml:space="preserve">autonomy to manage and allocate their budgets and their human resources more effectively. </w:t>
      </w:r>
      <w:smartTag w:uri="urn:schemas-microsoft-com:office:smarttags" w:element="country-region">
        <w:smartTag w:uri="urn:schemas-microsoft-com:office:smarttags" w:element="place">
          <w:r>
            <w:t>Australia</w:t>
          </w:r>
        </w:smartTag>
      </w:smartTag>
      <w:r>
        <w:t xml:space="preserve"> as a whole is </w:t>
      </w:r>
      <w:r w:rsidR="00D21156">
        <w:t>defying</w:t>
      </w:r>
      <w:r>
        <w:t xml:space="preserve"> this trend, being at the most centralised end of the spectrum</w:t>
      </w:r>
      <w:r w:rsidR="0022792A">
        <w:t xml:space="preserve"> according to OECD data</w:t>
      </w:r>
      <w:r>
        <w:t xml:space="preserve">. (It seems telling that, in </w:t>
      </w:r>
      <w:r w:rsidR="00D21156">
        <w:t>contrast</w:t>
      </w:r>
      <w:r>
        <w:t>,</w:t>
      </w:r>
      <w:r w:rsidR="00D21156">
        <w:t xml:space="preserve"> some</w:t>
      </w:r>
      <w:r>
        <w:t xml:space="preserve"> former communist countries are </w:t>
      </w:r>
      <w:r w:rsidRPr="00D21156">
        <w:t>now</w:t>
      </w:r>
      <w:r w:rsidRPr="0011411D">
        <w:rPr>
          <w:i/>
        </w:rPr>
        <w:t xml:space="preserve"> </w:t>
      </w:r>
      <w:r w:rsidR="0011411D">
        <w:t>among</w:t>
      </w:r>
      <w:r>
        <w:t xml:space="preserve"> the </w:t>
      </w:r>
      <w:r w:rsidRPr="00E301DD">
        <w:rPr>
          <w:i/>
        </w:rPr>
        <w:t>least</w:t>
      </w:r>
      <w:r>
        <w:t xml:space="preserve"> centralised!)</w:t>
      </w:r>
    </w:p>
    <w:p w:rsidR="00BF176C" w:rsidRDefault="00BF176C" w:rsidP="00BF176C">
      <w:pPr>
        <w:pStyle w:val="BodyText"/>
      </w:pPr>
      <w:r>
        <w:t xml:space="preserve">If not neutered by union opposition, the </w:t>
      </w:r>
      <w:r w:rsidR="00D21156">
        <w:t>nationally</w:t>
      </w:r>
      <w:r>
        <w:t xml:space="preserve"> consistent data that is now for the</w:t>
      </w:r>
      <w:r w:rsidR="003D3772">
        <w:t xml:space="preserve"> first time being made public </w:t>
      </w:r>
      <w:r>
        <w:t xml:space="preserve">on the ‘My School’ website </w:t>
      </w:r>
      <w:r w:rsidR="00E301DD">
        <w:t>should</w:t>
      </w:r>
      <w:r>
        <w:t xml:space="preserve"> end up driving change </w:t>
      </w:r>
      <w:r w:rsidR="00E301DD">
        <w:t xml:space="preserve">for the better </w:t>
      </w:r>
      <w:r w:rsidR="00F67021">
        <w:t>—</w:t>
      </w:r>
      <w:r>
        <w:t xml:space="preserve"> by confirming that </w:t>
      </w:r>
      <w:r w:rsidR="00D21156">
        <w:t>wide differences exist</w:t>
      </w:r>
      <w:r>
        <w:t xml:space="preserve"> and thereby </w:t>
      </w:r>
      <w:r>
        <w:lastRenderedPageBreak/>
        <w:t xml:space="preserve">forcing governments to confront </w:t>
      </w:r>
      <w:r w:rsidR="00D21156">
        <w:t>the issue</w:t>
      </w:r>
      <w:r w:rsidR="00FF67BF">
        <w:t>s</w:t>
      </w:r>
      <w:r>
        <w:t xml:space="preserve"> and find ways of addressing them. </w:t>
      </w:r>
      <w:r w:rsidR="00D21156">
        <w:t>As things stand</w:t>
      </w:r>
      <w:r w:rsidR="00FF67BF">
        <w:t>,</w:t>
      </w:r>
      <w:r w:rsidR="00E301DD">
        <w:t xml:space="preserve"> poor performance is </w:t>
      </w:r>
      <w:r w:rsidR="003D3772">
        <w:t>neither</w:t>
      </w:r>
      <w:r w:rsidR="00E301DD">
        <w:t xml:space="preserve"> </w:t>
      </w:r>
      <w:r w:rsidR="0022792A">
        <w:t xml:space="preserve">readily </w:t>
      </w:r>
      <w:r w:rsidR="00E301DD">
        <w:t xml:space="preserve">apparent </w:t>
      </w:r>
      <w:r w:rsidR="003D3772">
        <w:t>n</w:t>
      </w:r>
      <w:r w:rsidR="00E301DD">
        <w:t>or acknowledged, and</w:t>
      </w:r>
      <w:r w:rsidR="00D21156">
        <w:t xml:space="preserve"> t</w:t>
      </w:r>
      <w:r>
        <w:t>he ability to respond to poor performance is not really there for many school leaders. Nor is there much scope for better performing schools to accommodate any increased student demand.</w:t>
      </w:r>
    </w:p>
    <w:p w:rsidR="00BF176C" w:rsidRDefault="00BF176C" w:rsidP="00BF176C">
      <w:pPr>
        <w:pStyle w:val="BodyText"/>
      </w:pPr>
      <w:r>
        <w:t>While decentralised school systems are less likely to tolerate failure</w:t>
      </w:r>
      <w:r w:rsidR="0022792A">
        <w:t>,</w:t>
      </w:r>
      <w:r>
        <w:t xml:space="preserve"> and </w:t>
      </w:r>
      <w:r w:rsidR="00E301DD">
        <w:t>have more incentive and scope to meet local community needs</w:t>
      </w:r>
      <w:r>
        <w:t xml:space="preserve">, the overseas evidence </w:t>
      </w:r>
      <w:r w:rsidR="00D21156">
        <w:t>about</w:t>
      </w:r>
      <w:r>
        <w:t xml:space="preserve"> their comparative performance is of variable quality. It should therefore be instructive to observe the outcomes from WA’s recent pilot initiative </w:t>
      </w:r>
      <w:r w:rsidR="0022792A">
        <w:t xml:space="preserve">to devolve decisions about budget allocation and human resources, </w:t>
      </w:r>
      <w:r>
        <w:t xml:space="preserve">covering some </w:t>
      </w:r>
      <w:r w:rsidRPr="00417571">
        <w:t>30</w:t>
      </w:r>
      <w:r w:rsidR="0022792A">
        <w:t> </w:t>
      </w:r>
      <w:r w:rsidR="00FF67BF">
        <w:t>schools</w:t>
      </w:r>
      <w:r>
        <w:t xml:space="preserve"> </w:t>
      </w:r>
      <w:r w:rsidR="00FF67BF">
        <w:t>(</w:t>
      </w:r>
      <w:r>
        <w:t xml:space="preserve">assuming that baseline data </w:t>
      </w:r>
      <w:r w:rsidR="00417571">
        <w:t>and monitoring</w:t>
      </w:r>
      <w:r w:rsidR="003D3772">
        <w:t xml:space="preserve"> are adequate</w:t>
      </w:r>
      <w:r w:rsidR="00FF67BF">
        <w:t>)</w:t>
      </w:r>
      <w:r>
        <w:t>.</w:t>
      </w:r>
    </w:p>
    <w:p w:rsidR="00BF176C" w:rsidRDefault="00BF176C" w:rsidP="00BF176C">
      <w:pPr>
        <w:pStyle w:val="BodyText"/>
      </w:pPr>
      <w:r>
        <w:t xml:space="preserve">Meanwhile, we </w:t>
      </w:r>
      <w:r w:rsidR="0022792A">
        <w:t>already</w:t>
      </w:r>
      <w:r>
        <w:t xml:space="preserve"> have an enhanced capacity through </w:t>
      </w:r>
      <w:proofErr w:type="spellStart"/>
      <w:r>
        <w:t>NAPLAN</w:t>
      </w:r>
      <w:proofErr w:type="spellEnd"/>
      <w:r>
        <w:t xml:space="preserve"> to a</w:t>
      </w:r>
      <w:r w:rsidR="00417571">
        <w:t>ss</w:t>
      </w:r>
      <w:r>
        <w:t xml:space="preserve">ess the relative </w:t>
      </w:r>
      <w:r w:rsidR="00E301DD">
        <w:t xml:space="preserve">educational </w:t>
      </w:r>
      <w:r>
        <w:t xml:space="preserve">performance of </w:t>
      </w:r>
      <w:smartTag w:uri="urn:schemas-microsoft-com:office:smarttags" w:element="country-region">
        <w:smartTag w:uri="urn:schemas-microsoft-com:office:smarttags" w:element="place">
          <w:r>
            <w:t>Australia</w:t>
          </w:r>
        </w:smartTag>
      </w:smartTag>
      <w:r>
        <w:t xml:space="preserve">’s two largest States, with their quite different governance structures. </w:t>
      </w:r>
      <w:r w:rsidR="009E0CC6">
        <w:t>T</w:t>
      </w:r>
      <w:r>
        <w:t>here is little bet</w:t>
      </w:r>
      <w:r w:rsidR="00417571">
        <w:t>ween Victoria and NSW currently</w:t>
      </w:r>
      <w:r>
        <w:t xml:space="preserve"> in relation to literary and numeracy outcomes. What </w:t>
      </w:r>
      <w:r w:rsidRPr="00405BF5">
        <w:t>does</w:t>
      </w:r>
      <w:r w:rsidRPr="00F67021">
        <w:rPr>
          <w:i/>
        </w:rPr>
        <w:t xml:space="preserve"> </w:t>
      </w:r>
      <w:r>
        <w:t>seem clear</w:t>
      </w:r>
      <w:r w:rsidR="00FF67BF">
        <w:t>,</w:t>
      </w:r>
      <w:r>
        <w:t xml:space="preserve"> is that Victoria’s devolved system achieves comparable outcomes at significantly lower cost per student than NSW’s </w:t>
      </w:r>
      <w:r w:rsidR="00417571">
        <w:t xml:space="preserve">more </w:t>
      </w:r>
      <w:r>
        <w:t>highly centralised and bureaucratised one</w:t>
      </w:r>
      <w:r w:rsidR="00405BF5">
        <w:t xml:space="preserve"> (</w:t>
      </w:r>
      <w:proofErr w:type="spellStart"/>
      <w:r w:rsidR="00405BF5">
        <w:t>SCRGSP</w:t>
      </w:r>
      <w:proofErr w:type="spellEnd"/>
      <w:r w:rsidR="00405BF5">
        <w:t xml:space="preserve"> 2010, CRC, 2009)</w:t>
      </w:r>
      <w:r>
        <w:t>.</w:t>
      </w:r>
      <w:r w:rsidR="0022792A">
        <w:t xml:space="preserve"> Or, </w:t>
      </w:r>
      <w:r w:rsidR="007D0F23">
        <w:t xml:space="preserve">to </w:t>
      </w:r>
      <w:r w:rsidR="0022792A">
        <w:t xml:space="preserve">put </w:t>
      </w:r>
      <w:r w:rsidR="007D0F23">
        <w:t xml:space="preserve">it </w:t>
      </w:r>
      <w:r w:rsidR="0022792A">
        <w:t xml:space="preserve">another way, NSW </w:t>
      </w:r>
      <w:r w:rsidR="003D3772">
        <w:t xml:space="preserve">has </w:t>
      </w:r>
      <w:r w:rsidR="0022792A">
        <w:t>achieve</w:t>
      </w:r>
      <w:r w:rsidR="003D3772">
        <w:t>d</w:t>
      </w:r>
      <w:r w:rsidR="0022792A">
        <w:t xml:space="preserve"> similar results to </w:t>
      </w:r>
      <w:smartTag w:uri="urn:schemas-microsoft-com:office:smarttags" w:element="State">
        <w:smartTag w:uri="urn:schemas-microsoft-com:office:smarttags" w:element="place">
          <w:r w:rsidR="0022792A">
            <w:t>Victoria</w:t>
          </w:r>
        </w:smartTag>
      </w:smartTag>
      <w:r w:rsidR="0022792A">
        <w:t xml:space="preserve"> </w:t>
      </w:r>
      <w:r w:rsidR="003D3772">
        <w:t>with</w:t>
      </w:r>
      <w:r w:rsidR="0022792A">
        <w:t xml:space="preserve"> additional resourcing.</w:t>
      </w:r>
    </w:p>
    <w:p w:rsidR="00BF176C" w:rsidRDefault="00BF176C" w:rsidP="00BF176C">
      <w:pPr>
        <w:pStyle w:val="Heading3"/>
      </w:pPr>
      <w:r>
        <w:t xml:space="preserve">Learning </w:t>
      </w:r>
      <w:r w:rsidR="00417571">
        <w:t xml:space="preserve">about </w:t>
      </w:r>
      <w:r>
        <w:t>what works best</w:t>
      </w:r>
    </w:p>
    <w:p w:rsidR="00BF176C" w:rsidRDefault="00BF176C" w:rsidP="00BF176C">
      <w:pPr>
        <w:pStyle w:val="BodyText"/>
      </w:pPr>
      <w:r>
        <w:t xml:space="preserve">This leads me to conclude on a theme that by now will not </w:t>
      </w:r>
      <w:r w:rsidR="00417571">
        <w:t xml:space="preserve">come as a </w:t>
      </w:r>
      <w:r>
        <w:t>surprise</w:t>
      </w:r>
      <w:r w:rsidR="00417571">
        <w:t xml:space="preserve"> </w:t>
      </w:r>
      <w:r w:rsidR="00F67021">
        <w:t>—</w:t>
      </w:r>
      <w:r>
        <w:t xml:space="preserve"> namely, the importance of strengthening the evidence-base for policy decisions and reform initiatives </w:t>
      </w:r>
      <w:r w:rsidR="00E301DD">
        <w:t>going</w:t>
      </w:r>
      <w:r>
        <w:t xml:space="preserve"> forward.</w:t>
      </w:r>
    </w:p>
    <w:p w:rsidR="00417571" w:rsidRDefault="00BF176C" w:rsidP="00BF176C">
      <w:pPr>
        <w:pStyle w:val="BodyText"/>
      </w:pPr>
      <w:r>
        <w:t xml:space="preserve">The lack of such an approach </w:t>
      </w:r>
      <w:r w:rsidR="003D3772">
        <w:t>is likely to have</w:t>
      </w:r>
      <w:r>
        <w:t xml:space="preserve"> contributed, in my view, to the observed decline in the measured </w:t>
      </w:r>
      <w:r w:rsidR="003D3772">
        <w:t>‘</w:t>
      </w:r>
      <w:r>
        <w:t>productivity</w:t>
      </w:r>
      <w:r w:rsidR="003D3772">
        <w:t>’</w:t>
      </w:r>
      <w:r>
        <w:t xml:space="preserve"> of our school systems over the past two decades or so, despite substantial additional funding. Arguably the most costly mistake has been to spend scarce budgetary resources on smaller class sizes instead of better teachers, notwithstanding steadily accumulating evidence that </w:t>
      </w:r>
      <w:r w:rsidR="00417571">
        <w:t>smaller classes</w:t>
      </w:r>
      <w:r w:rsidR="00E301DD">
        <w:t>,</w:t>
      </w:r>
      <w:r w:rsidR="00417571">
        <w:t xml:space="preserve"> in the ranges contemplated</w:t>
      </w:r>
      <w:r w:rsidR="00E301DD">
        <w:t>,</w:t>
      </w:r>
      <w:r w:rsidR="00417571">
        <w:t xml:space="preserve"> were</w:t>
      </w:r>
      <w:r>
        <w:t xml:space="preserve"> unlikely to achieve improved learning outcomes. </w:t>
      </w:r>
    </w:p>
    <w:p w:rsidR="00BF176C" w:rsidRDefault="00BF176C" w:rsidP="00417571">
      <w:pPr>
        <w:pStyle w:val="BodyText"/>
      </w:pPr>
      <w:r>
        <w:t xml:space="preserve">Such </w:t>
      </w:r>
      <w:r w:rsidR="003D3772">
        <w:t xml:space="preserve">socially </w:t>
      </w:r>
      <w:r w:rsidR="00FF67BF">
        <w:t xml:space="preserve">unproductive </w:t>
      </w:r>
      <w:r w:rsidR="00417571">
        <w:t>policy excu</w:t>
      </w:r>
      <w:r w:rsidR="00FF67BF">
        <w:t>r</w:t>
      </w:r>
      <w:r w:rsidR="00417571">
        <w:t>sions</w:t>
      </w:r>
      <w:r>
        <w:t xml:space="preserve"> </w:t>
      </w:r>
      <w:r w:rsidR="0022792A">
        <w:t>are</w:t>
      </w:r>
      <w:r>
        <w:t xml:space="preserve"> perhaps </w:t>
      </w:r>
      <w:r w:rsidR="00E301DD">
        <w:t xml:space="preserve">best </w:t>
      </w:r>
      <w:r>
        <w:t xml:space="preserve">explained by what </w:t>
      </w:r>
      <w:r w:rsidR="00417571">
        <w:t>F</w:t>
      </w:r>
      <w:r w:rsidR="0022792A">
        <w:t>inance Minister Lindsay Tanner</w:t>
      </w:r>
      <w:r>
        <w:t xml:space="preserve"> has labelled </w:t>
      </w:r>
      <w:r w:rsidR="00FF67BF">
        <w:t>‘</w:t>
      </w:r>
      <w:proofErr w:type="spellStart"/>
      <w:r w:rsidR="00417571">
        <w:t>producerism</w:t>
      </w:r>
      <w:proofErr w:type="spellEnd"/>
      <w:r w:rsidR="00FF67BF">
        <w:t>’</w:t>
      </w:r>
      <w:r>
        <w:t xml:space="preserve"> </w:t>
      </w:r>
      <w:r w:rsidR="00B05BBC">
        <w:t>—</w:t>
      </w:r>
      <w:r>
        <w:t xml:space="preserve"> the dominant influence </w:t>
      </w:r>
      <w:r w:rsidR="0022792A">
        <w:t xml:space="preserve">on policy outcomes </w:t>
      </w:r>
      <w:r>
        <w:t xml:space="preserve">of producers over consumers </w:t>
      </w:r>
      <w:r w:rsidR="0022792A">
        <w:t>and the wider community</w:t>
      </w:r>
      <w:r>
        <w:t xml:space="preserve">. </w:t>
      </w:r>
      <w:r w:rsidR="00E301DD">
        <w:t>I</w:t>
      </w:r>
      <w:r>
        <w:t xml:space="preserve">n this </w:t>
      </w:r>
      <w:r w:rsidR="00F67021">
        <w:t>industry</w:t>
      </w:r>
      <w:r w:rsidR="00417571">
        <w:t>,</w:t>
      </w:r>
      <w:r>
        <w:t xml:space="preserve"> as in </w:t>
      </w:r>
      <w:r w:rsidR="00F67021">
        <w:t>others,</w:t>
      </w:r>
      <w:r>
        <w:t xml:space="preserve"> </w:t>
      </w:r>
      <w:r w:rsidR="00F67021">
        <w:t>such</w:t>
      </w:r>
      <w:r>
        <w:t xml:space="preserve"> an approach </w:t>
      </w:r>
      <w:r w:rsidR="00405BF5">
        <w:t>appears</w:t>
      </w:r>
      <w:r>
        <w:t xml:space="preserve"> not only </w:t>
      </w:r>
      <w:r w:rsidR="00405BF5">
        <w:t xml:space="preserve">to have </w:t>
      </w:r>
      <w:r>
        <w:t>served it</w:t>
      </w:r>
      <w:r w:rsidR="00417571">
        <w:t>s</w:t>
      </w:r>
      <w:r>
        <w:t xml:space="preserve"> consumers (students</w:t>
      </w:r>
      <w:r w:rsidR="0022792A">
        <w:t xml:space="preserve"> and their families</w:t>
      </w:r>
      <w:r>
        <w:t>) poorly, it has ultimately served the producers (teachers) poorly as well.</w:t>
      </w:r>
      <w:r w:rsidR="00417571">
        <w:t xml:space="preserve"> </w:t>
      </w:r>
      <w:r>
        <w:t xml:space="preserve">For example, while there are many more </w:t>
      </w:r>
      <w:r>
        <w:lastRenderedPageBreak/>
        <w:t xml:space="preserve">teachers </w:t>
      </w:r>
      <w:r w:rsidR="00417571">
        <w:t xml:space="preserve">in Australia </w:t>
      </w:r>
      <w:r>
        <w:t xml:space="preserve">than ever before </w:t>
      </w:r>
      <w:r w:rsidR="00F67021">
        <w:t>—</w:t>
      </w:r>
      <w:r>
        <w:t xml:space="preserve"> and consequently more funding and power for those bodies represent</w:t>
      </w:r>
      <w:r w:rsidR="00417571">
        <w:t>ing</w:t>
      </w:r>
      <w:r>
        <w:t xml:space="preserve"> them </w:t>
      </w:r>
      <w:r w:rsidR="00FF67BF">
        <w:t>—</w:t>
      </w:r>
      <w:r>
        <w:t xml:space="preserve"> the average teacher who joined years ago </w:t>
      </w:r>
      <w:r w:rsidR="007D0F23">
        <w:t>seems to have</w:t>
      </w:r>
      <w:r>
        <w:t xml:space="preserve"> </w:t>
      </w:r>
      <w:r w:rsidR="00417571">
        <w:t xml:space="preserve">effectively </w:t>
      </w:r>
      <w:r>
        <w:t>paid for this with a lower salary today.</w:t>
      </w:r>
    </w:p>
    <w:p w:rsidR="0022792A" w:rsidRDefault="0022792A" w:rsidP="0022792A">
      <w:pPr>
        <w:pStyle w:val="Heading4"/>
      </w:pPr>
      <w:r>
        <w:t xml:space="preserve">The </w:t>
      </w:r>
      <w:proofErr w:type="spellStart"/>
      <w:r>
        <w:t>COAG</w:t>
      </w:r>
      <w:proofErr w:type="spellEnd"/>
      <w:r>
        <w:t xml:space="preserve"> framework holds promise</w:t>
      </w:r>
    </w:p>
    <w:p w:rsidR="00BF176C" w:rsidRDefault="00BF176C" w:rsidP="00BF176C">
      <w:pPr>
        <w:pStyle w:val="BodyText"/>
      </w:pPr>
      <w:proofErr w:type="spellStart"/>
      <w:r>
        <w:t>C</w:t>
      </w:r>
      <w:r w:rsidR="00470858">
        <w:t>O</w:t>
      </w:r>
      <w:r>
        <w:t>AG’s</w:t>
      </w:r>
      <w:proofErr w:type="spellEnd"/>
      <w:r>
        <w:t xml:space="preserve"> </w:t>
      </w:r>
      <w:r w:rsidR="00F67021">
        <w:t xml:space="preserve">human capital </w:t>
      </w:r>
      <w:r>
        <w:t>reform agenda has the potential to be transformative</w:t>
      </w:r>
      <w:r w:rsidR="00417571">
        <w:t>. It wisely utilizes</w:t>
      </w:r>
      <w:r>
        <w:t xml:space="preserve"> a blend of cooperation and competition (</w:t>
      </w:r>
      <w:r w:rsidR="00417571">
        <w:t>with only</w:t>
      </w:r>
      <w:r>
        <w:t xml:space="preserve"> some gentle coercion </w:t>
      </w:r>
      <w:r w:rsidR="00FF67BF">
        <w:t xml:space="preserve">— </w:t>
      </w:r>
      <w:r w:rsidR="00E301DD">
        <w:t>or</w:t>
      </w:r>
      <w:r w:rsidR="0022792A">
        <w:t>, perhaps</w:t>
      </w:r>
      <w:r w:rsidR="00E301DD">
        <w:t xml:space="preserve"> </w:t>
      </w:r>
      <w:r w:rsidR="00FF67BF">
        <w:t xml:space="preserve">more accurately, </w:t>
      </w:r>
      <w:r w:rsidR="0022792A">
        <w:t>‘</w:t>
      </w:r>
      <w:r w:rsidR="00405BF5">
        <w:t>inducements</w:t>
      </w:r>
      <w:r w:rsidR="0022792A">
        <w:t>’</w:t>
      </w:r>
      <w:r w:rsidR="00FF67BF">
        <w:t xml:space="preserve"> — from the Australian Government).</w:t>
      </w:r>
      <w:r w:rsidR="00405859">
        <w:t xml:space="preserve"> </w:t>
      </w:r>
      <w:r>
        <w:t>It is at its best in the education area, where the relevant work</w:t>
      </w:r>
      <w:r w:rsidR="00417571">
        <w:t>ing group</w:t>
      </w:r>
      <w:r>
        <w:t xml:space="preserve"> delivered a coherent framework of desired outcomes, targets and program measures that cover the main ‘base</w:t>
      </w:r>
      <w:r w:rsidR="00417571">
        <w:t>s</w:t>
      </w:r>
      <w:r>
        <w:t xml:space="preserve">’ </w:t>
      </w:r>
      <w:r w:rsidR="00060F62">
        <w:t>—</w:t>
      </w:r>
      <w:r w:rsidR="00611699">
        <w:t xml:space="preserve"> </w:t>
      </w:r>
      <w:r>
        <w:t xml:space="preserve">an </w:t>
      </w:r>
      <w:r w:rsidR="00417571">
        <w:t>impressive achievement thus far.</w:t>
      </w:r>
    </w:p>
    <w:p w:rsidR="00BF176C" w:rsidRDefault="00BF176C" w:rsidP="00BF176C">
      <w:pPr>
        <w:pStyle w:val="BodyText"/>
      </w:pPr>
      <w:r>
        <w:t>Importantly, while Australian Government funding is the glue that binds this agreement</w:t>
      </w:r>
      <w:r w:rsidR="00417571">
        <w:t xml:space="preserve"> together</w:t>
      </w:r>
      <w:r>
        <w:t xml:space="preserve">, there is little prescription from </w:t>
      </w:r>
      <w:smartTag w:uri="urn:schemas-microsoft-com:office:smarttags" w:element="City">
        <w:r>
          <w:t>Canberra</w:t>
        </w:r>
      </w:smartTag>
      <w:r>
        <w:t xml:space="preserve"> </w:t>
      </w:r>
      <w:r w:rsidR="00417571">
        <w:t>a</w:t>
      </w:r>
      <w:r w:rsidR="00611699">
        <w:t>bout</w:t>
      </w:r>
      <w:r>
        <w:t xml:space="preserve"> </w:t>
      </w:r>
      <w:r w:rsidRPr="00060F62">
        <w:rPr>
          <w:i/>
        </w:rPr>
        <w:t>how</w:t>
      </w:r>
      <w:r>
        <w:t xml:space="preserve"> things should be done</w:t>
      </w:r>
      <w:r w:rsidR="00417571">
        <w:t xml:space="preserve"> (little </w:t>
      </w:r>
      <w:r w:rsidR="00611699">
        <w:t>of the ‘</w:t>
      </w:r>
      <w:smartTag w:uri="urn:schemas-microsoft-com:office:smarttags" w:element="City">
        <w:smartTag w:uri="urn:schemas-microsoft-com:office:smarttags" w:element="place">
          <w:r w:rsidR="00417571">
            <w:t>Moscow</w:t>
          </w:r>
        </w:smartTag>
      </w:smartTag>
      <w:r w:rsidR="00417571">
        <w:t xml:space="preserve"> </w:t>
      </w:r>
      <w:r w:rsidR="00405859">
        <w:t>on the Molonglo</w:t>
      </w:r>
      <w:r w:rsidR="00611699">
        <w:t>’</w:t>
      </w:r>
      <w:r w:rsidR="00417571">
        <w:t>)</w:t>
      </w:r>
      <w:r>
        <w:t xml:space="preserve">. </w:t>
      </w:r>
      <w:r w:rsidR="00611699">
        <w:t>Detailed policy design</w:t>
      </w:r>
      <w:r>
        <w:t xml:space="preserve"> has properly been seen as the province of the States and Territories. However, the </w:t>
      </w:r>
      <w:r w:rsidR="00611699">
        <w:t>National Partnership</w:t>
      </w:r>
      <w:r>
        <w:t xml:space="preserve"> payments</w:t>
      </w:r>
      <w:r w:rsidR="00417571">
        <w:t>,</w:t>
      </w:r>
      <w:r>
        <w:t xml:space="preserve"> and </w:t>
      </w:r>
      <w:r w:rsidR="00611699">
        <w:t xml:space="preserve">the </w:t>
      </w:r>
      <w:r>
        <w:t>associated transparent monitoring of performance generally</w:t>
      </w:r>
      <w:r w:rsidR="00417571">
        <w:t>,</w:t>
      </w:r>
      <w:r>
        <w:t xml:space="preserve"> are calculated to create incentives for jurisdictions to </w:t>
      </w:r>
      <w:r w:rsidR="00611699">
        <w:t>apply themselves to</w:t>
      </w:r>
      <w:r>
        <w:t xml:space="preserve"> achieving the </w:t>
      </w:r>
      <w:r w:rsidR="00611699">
        <w:t xml:space="preserve">national </w:t>
      </w:r>
      <w:r>
        <w:t xml:space="preserve">goals. This </w:t>
      </w:r>
      <w:r w:rsidR="00405859">
        <w:t>should</w:t>
      </w:r>
      <w:r w:rsidR="00417571">
        <w:t xml:space="preserve"> in turn favour</w:t>
      </w:r>
      <w:r>
        <w:t xml:space="preserve"> an evidence-based approach</w:t>
      </w:r>
      <w:r w:rsidR="00417571">
        <w:t>,</w:t>
      </w:r>
      <w:r>
        <w:t xml:space="preserve"> </w:t>
      </w:r>
      <w:r w:rsidR="00611699">
        <w:t xml:space="preserve">in order for them </w:t>
      </w:r>
      <w:r>
        <w:t xml:space="preserve">to determine what will actually work. Moreover, in an important first, some funding has been made contingent on conducting evaluations and </w:t>
      </w:r>
      <w:r w:rsidR="00044A5A">
        <w:t>making use of</w:t>
      </w:r>
      <w:r>
        <w:t xml:space="preserve"> existing evidence.</w:t>
      </w:r>
    </w:p>
    <w:p w:rsidR="00BF176C" w:rsidRDefault="00BF176C" w:rsidP="00BF176C">
      <w:pPr>
        <w:pStyle w:val="BodyText"/>
      </w:pPr>
      <w:r>
        <w:t xml:space="preserve">Such systemic provision for policy experimentation and learning across jurisdictions has been lacking from our Federal system for far too long. The unique potential </w:t>
      </w:r>
      <w:r w:rsidR="00044A5A">
        <w:t xml:space="preserve">contribution </w:t>
      </w:r>
      <w:r w:rsidR="00405859">
        <w:t xml:space="preserve">which Federalism </w:t>
      </w:r>
      <w:r w:rsidR="00611699">
        <w:t>can offer</w:t>
      </w:r>
      <w:r w:rsidR="00405859">
        <w:t xml:space="preserve"> </w:t>
      </w:r>
      <w:r>
        <w:t xml:space="preserve">policy </w:t>
      </w:r>
      <w:r w:rsidR="00044A5A">
        <w:t xml:space="preserve">development </w:t>
      </w:r>
      <w:r>
        <w:t xml:space="preserve">has effectively been squandered, despite </w:t>
      </w:r>
      <w:r w:rsidR="00DB6F28">
        <w:t xml:space="preserve">the </w:t>
      </w:r>
      <w:r w:rsidR="00405859">
        <w:t xml:space="preserve">many meetings and </w:t>
      </w:r>
      <w:r>
        <w:t xml:space="preserve">long agendas of </w:t>
      </w:r>
      <w:proofErr w:type="spellStart"/>
      <w:r w:rsidR="00044A5A">
        <w:t>MCEETYA</w:t>
      </w:r>
      <w:proofErr w:type="spellEnd"/>
      <w:r w:rsidR="00044A5A">
        <w:t xml:space="preserve"> and other </w:t>
      </w:r>
      <w:r>
        <w:t xml:space="preserve">Ministerial Councils. The reality is that there has been no </w:t>
      </w:r>
      <w:r w:rsidR="003D3772">
        <w:t>lack</w:t>
      </w:r>
      <w:r>
        <w:t xml:space="preserve"> of policy innovation </w:t>
      </w:r>
      <w:r w:rsidR="00611699">
        <w:t xml:space="preserve">in this country </w:t>
      </w:r>
      <w:r>
        <w:t>over the years, but not many ‘experiments’ have been properly evaluated and too few have spread across jurisdictions.</w:t>
      </w:r>
    </w:p>
    <w:p w:rsidR="00BF176C" w:rsidRDefault="00BF176C" w:rsidP="00BF176C">
      <w:pPr>
        <w:pStyle w:val="BodyText"/>
      </w:pPr>
      <w:r>
        <w:t xml:space="preserve">In the fiscally constrained aftermath of the </w:t>
      </w:r>
      <w:proofErr w:type="spellStart"/>
      <w:r>
        <w:t>GFC</w:t>
      </w:r>
      <w:proofErr w:type="spellEnd"/>
      <w:r>
        <w:t xml:space="preserve">, it will be especially important that any new programs can </w:t>
      </w:r>
      <w:r w:rsidR="00611699">
        <w:t>demonstrate</w:t>
      </w:r>
      <w:r>
        <w:t xml:space="preserve"> </w:t>
      </w:r>
      <w:r w:rsidR="00611699">
        <w:t xml:space="preserve">a </w:t>
      </w:r>
      <w:r w:rsidR="00044A5A">
        <w:t>large</w:t>
      </w:r>
      <w:r>
        <w:t xml:space="preserve"> payoff, based on solid analysis and evidence.</w:t>
      </w:r>
      <w:r w:rsidR="00044A5A">
        <w:t xml:space="preserve"> </w:t>
      </w:r>
      <w:r>
        <w:t xml:space="preserve">For it remains the case that while there is good evidence to support the broad areas on which </w:t>
      </w:r>
      <w:proofErr w:type="spellStart"/>
      <w:r>
        <w:t>C</w:t>
      </w:r>
      <w:r w:rsidR="00470858">
        <w:t>O</w:t>
      </w:r>
      <w:r>
        <w:t>AG</w:t>
      </w:r>
      <w:proofErr w:type="spellEnd"/>
      <w:r>
        <w:t xml:space="preserve"> </w:t>
      </w:r>
      <w:r w:rsidR="00FF67BF">
        <w:t>ha</w:t>
      </w:r>
      <w:r>
        <w:t xml:space="preserve">s focussed, the question of how best to secure the potential gains (as </w:t>
      </w:r>
      <w:r w:rsidR="00611699">
        <w:t xml:space="preserve">estimated </w:t>
      </w:r>
      <w:r>
        <w:t xml:space="preserve">in </w:t>
      </w:r>
      <w:r w:rsidR="00060F62">
        <w:t>projections</w:t>
      </w:r>
      <w:r>
        <w:t xml:space="preserve"> by the Victorian </w:t>
      </w:r>
      <w:r w:rsidR="00611699">
        <w:t>Treasury</w:t>
      </w:r>
      <w:r>
        <w:t xml:space="preserve"> and </w:t>
      </w:r>
      <w:r w:rsidR="00611699">
        <w:t xml:space="preserve">the </w:t>
      </w:r>
      <w:r>
        <w:t>Productivity Commission</w:t>
      </w:r>
      <w:r w:rsidR="00044A5A">
        <w:t>)</w:t>
      </w:r>
      <w:r>
        <w:t xml:space="preserve"> remains unsettled. There is still a risk of misdirecting budgetary resources and of missing opportunities to achieve better outcomes.</w:t>
      </w:r>
    </w:p>
    <w:p w:rsidR="00611699" w:rsidRDefault="00611699" w:rsidP="00611699">
      <w:pPr>
        <w:pStyle w:val="Heading4"/>
      </w:pPr>
      <w:r>
        <w:lastRenderedPageBreak/>
        <w:t xml:space="preserve">Priorities for </w:t>
      </w:r>
      <w:r w:rsidR="003D3772">
        <w:t>evaluation</w:t>
      </w:r>
      <w:r>
        <w:t xml:space="preserve"> and review</w:t>
      </w:r>
    </w:p>
    <w:p w:rsidR="00BF176C" w:rsidRDefault="00BF176C" w:rsidP="00BF176C">
      <w:pPr>
        <w:pStyle w:val="BodyText"/>
      </w:pPr>
      <w:r>
        <w:t xml:space="preserve">It follows from what I have already said that an absolute priority in this respect is understanding how we can best enhance the performance of the education workforce at all levels </w:t>
      </w:r>
      <w:r w:rsidR="00060F62">
        <w:t>—</w:t>
      </w:r>
      <w:r>
        <w:t xml:space="preserve"> early childhood, school, VET and university.</w:t>
      </w:r>
      <w:r w:rsidR="00044A5A">
        <w:t xml:space="preserve"> </w:t>
      </w:r>
      <w:r>
        <w:t>I have talked about remuneration issues and their complexities</w:t>
      </w:r>
      <w:r w:rsidR="00FF67BF">
        <w:t>,</w:t>
      </w:r>
      <w:r>
        <w:t xml:space="preserve"> </w:t>
      </w:r>
      <w:r w:rsidR="00C014F2">
        <w:t xml:space="preserve">which deserve closer analysis, </w:t>
      </w:r>
      <w:r>
        <w:t xml:space="preserve">but there are various other dimensions to this challenge, including more fundamental questions to do with governance, regulatory frameworks and decision-making on human resource matters, as well as </w:t>
      </w:r>
      <w:r w:rsidR="003D3772">
        <w:t xml:space="preserve">the training of new teachers and </w:t>
      </w:r>
      <w:r>
        <w:t xml:space="preserve">upgrading </w:t>
      </w:r>
      <w:r w:rsidR="001526C5">
        <w:t xml:space="preserve">of </w:t>
      </w:r>
      <w:r>
        <w:t>existing teachers</w:t>
      </w:r>
      <w:r w:rsidR="00044A5A">
        <w:t>’</w:t>
      </w:r>
      <w:r>
        <w:t xml:space="preserve"> skills.</w:t>
      </w:r>
    </w:p>
    <w:p w:rsidR="00BF176C" w:rsidRDefault="00BF176C" w:rsidP="00BF176C">
      <w:pPr>
        <w:pStyle w:val="BodyText"/>
      </w:pPr>
      <w:r>
        <w:t xml:space="preserve">As noted, what </w:t>
      </w:r>
      <w:r w:rsidR="00044A5A">
        <w:t>can be</w:t>
      </w:r>
      <w:r>
        <w:t xml:space="preserve"> achieved in the areas of educational workforce and system governance </w:t>
      </w:r>
      <w:r w:rsidR="00044A5A">
        <w:t>will</w:t>
      </w:r>
      <w:r w:rsidR="00611699">
        <w:t>, among other things,</w:t>
      </w:r>
      <w:r w:rsidR="00044A5A">
        <w:t xml:space="preserve"> </w:t>
      </w:r>
      <w:r>
        <w:t xml:space="preserve">bear directly on what can be achieved for the lower SES groupings where </w:t>
      </w:r>
      <w:smartTag w:uri="urn:schemas-microsoft-com:office:smarttags" w:element="place">
        <w:smartTag w:uri="urn:schemas-microsoft-com:office:smarttags" w:element="country-region">
          <w:r>
            <w:t>Australia</w:t>
          </w:r>
        </w:smartTag>
      </w:smartTag>
      <w:r>
        <w:t xml:space="preserve"> compares less favourably internationally.</w:t>
      </w:r>
      <w:r w:rsidR="00405859">
        <w:t xml:space="preserve"> </w:t>
      </w:r>
      <w:r>
        <w:t xml:space="preserve">While there are low performing students across the </w:t>
      </w:r>
      <w:r w:rsidR="00611699">
        <w:t>socio-economic</w:t>
      </w:r>
      <w:r>
        <w:t xml:space="preserve"> spectrum, justifying some attention to raising performance </w:t>
      </w:r>
      <w:r w:rsidRPr="007D0F23">
        <w:rPr>
          <w:i/>
        </w:rPr>
        <w:t>per se</w:t>
      </w:r>
      <w:r>
        <w:t xml:space="preserve">, there is evidence that low SES kids underperform relative to their </w:t>
      </w:r>
      <w:r w:rsidR="00044A5A">
        <w:t>potential</w:t>
      </w:r>
      <w:r>
        <w:t xml:space="preserve"> across the board, justifying the targeting of this group as a whole. </w:t>
      </w:r>
      <w:r w:rsidR="00044A5A">
        <w:t>(</w:t>
      </w:r>
      <w:r w:rsidR="00405859">
        <w:t>That is, the</w:t>
      </w:r>
      <w:r w:rsidR="00044A5A">
        <w:t xml:space="preserve"> top performers </w:t>
      </w:r>
      <w:r w:rsidR="00611699">
        <w:t xml:space="preserve">from the lower SES group </w:t>
      </w:r>
      <w:r w:rsidR="00044A5A">
        <w:t xml:space="preserve">could also do a lot better.) </w:t>
      </w:r>
      <w:r>
        <w:t xml:space="preserve">Hence </w:t>
      </w:r>
      <w:proofErr w:type="spellStart"/>
      <w:r>
        <w:t>C</w:t>
      </w:r>
      <w:r w:rsidR="00470858">
        <w:t>O</w:t>
      </w:r>
      <w:r>
        <w:t>AG’s</w:t>
      </w:r>
      <w:proofErr w:type="spellEnd"/>
      <w:r>
        <w:t xml:space="preserve"> attention to schools in lower SES areas </w:t>
      </w:r>
      <w:r w:rsidR="007D0F23">
        <w:t>would seem</w:t>
      </w:r>
      <w:r>
        <w:t xml:space="preserve"> warranted, </w:t>
      </w:r>
      <w:r w:rsidR="00044A5A">
        <w:t>especially</w:t>
      </w:r>
      <w:r>
        <w:t xml:space="preserve"> for those performing poorly relative to other schools with similar student populations. (This can now be revealed through </w:t>
      </w:r>
      <w:proofErr w:type="spellStart"/>
      <w:r w:rsidRPr="00B517C9">
        <w:t>NAPLAN</w:t>
      </w:r>
      <w:proofErr w:type="spellEnd"/>
      <w:r>
        <w:t xml:space="preserve"> data</w:t>
      </w:r>
      <w:r w:rsidR="00405859">
        <w:t xml:space="preserve"> —</w:t>
      </w:r>
      <w:r w:rsidR="00044A5A">
        <w:t xml:space="preserve"> with </w:t>
      </w:r>
      <w:r w:rsidR="007D0F23">
        <w:t>‘</w:t>
      </w:r>
      <w:r w:rsidR="00044A5A">
        <w:t>My School</w:t>
      </w:r>
      <w:r w:rsidR="007D0F23">
        <w:t>’</w:t>
      </w:r>
      <w:r w:rsidR="00044A5A">
        <w:t xml:space="preserve"> transparency upping the ante for action</w:t>
      </w:r>
      <w:r>
        <w:t xml:space="preserve"> </w:t>
      </w:r>
      <w:r w:rsidR="00060F62">
        <w:t>—</w:t>
      </w:r>
      <w:r>
        <w:t>again illustrat</w:t>
      </w:r>
      <w:r w:rsidR="007D0F23">
        <w:t>ing</w:t>
      </w:r>
      <w:r>
        <w:t xml:space="preserve"> the perversity of opposition </w:t>
      </w:r>
      <w:r w:rsidR="00FF67BF">
        <w:t xml:space="preserve">to </w:t>
      </w:r>
      <w:r w:rsidR="00405859">
        <w:t>reporting</w:t>
      </w:r>
      <w:r w:rsidR="00FF67BF">
        <w:t xml:space="preserve"> </w:t>
      </w:r>
      <w:r>
        <w:t xml:space="preserve">by those </w:t>
      </w:r>
      <w:r w:rsidR="003D3772">
        <w:t>professing</w:t>
      </w:r>
      <w:r>
        <w:t xml:space="preserve"> to hold the interests of students paramount.</w:t>
      </w:r>
      <w:r w:rsidR="00044A5A">
        <w:t>)</w:t>
      </w:r>
    </w:p>
    <w:p w:rsidR="00BF176C" w:rsidRDefault="00BF176C" w:rsidP="00BF176C">
      <w:pPr>
        <w:pStyle w:val="BodyText"/>
      </w:pPr>
      <w:r>
        <w:t xml:space="preserve">A key part of this, given evidence about the bearing that home life has on </w:t>
      </w:r>
      <w:r w:rsidR="00044A5A">
        <w:t>school life</w:t>
      </w:r>
      <w:r w:rsidR="00405859">
        <w:t>,</w:t>
      </w:r>
      <w:r>
        <w:t xml:space="preserve"> is providing support </w:t>
      </w:r>
      <w:r w:rsidRPr="00044A5A">
        <w:t>for</w:t>
      </w:r>
      <w:r>
        <w:t xml:space="preserve"> and encouraging greater engagement of families in their children’s education. Strategies to make children feel more </w:t>
      </w:r>
      <w:r w:rsidR="00044A5A">
        <w:t>connected</w:t>
      </w:r>
      <w:r>
        <w:t xml:space="preserve"> to the school</w:t>
      </w:r>
      <w:r w:rsidR="00044A5A">
        <w:t>ing</w:t>
      </w:r>
      <w:r>
        <w:t xml:space="preserve"> part of their lives will also be important.</w:t>
      </w:r>
    </w:p>
    <w:p w:rsidR="00BF176C" w:rsidRDefault="00405859" w:rsidP="00BF176C">
      <w:pPr>
        <w:pStyle w:val="BodyText"/>
      </w:pPr>
      <w:r>
        <w:t>T</w:t>
      </w:r>
      <w:r w:rsidR="00BF176C">
        <w:t xml:space="preserve">he biggest challenge of all is to get outcomes for </w:t>
      </w:r>
      <w:r w:rsidR="00BF176C" w:rsidRPr="007D0F23">
        <w:t>Indigenous</w:t>
      </w:r>
      <w:r w:rsidR="00BF176C" w:rsidRPr="00BF176C">
        <w:rPr>
          <w:i/>
        </w:rPr>
        <w:t xml:space="preserve"> </w:t>
      </w:r>
      <w:r>
        <w:t>children</w:t>
      </w:r>
      <w:r w:rsidR="00BF176C">
        <w:t xml:space="preserve"> that are comparable to those for other Australians </w:t>
      </w:r>
      <w:r w:rsidR="00060F62">
        <w:t>—</w:t>
      </w:r>
      <w:r w:rsidR="00BF176C">
        <w:t xml:space="preserve"> even to those of equivalent SES status. There is no single or simple policy prescription here. The answer </w:t>
      </w:r>
      <w:r w:rsidR="003D3772">
        <w:t xml:space="preserve">again </w:t>
      </w:r>
      <w:r w:rsidR="00C014F2">
        <w:t>is likely to lie</w:t>
      </w:r>
      <w:r w:rsidR="00BF176C">
        <w:t xml:space="preserve"> in tackling the home and school environments, </w:t>
      </w:r>
      <w:r w:rsidR="00611699">
        <w:t>but with more</w:t>
      </w:r>
      <w:r w:rsidR="00BF176C">
        <w:t xml:space="preserve"> intensive personalised support for Indigenous kids, including through greater provision of Indigenous staff. Of course, this will be relatively costly. But while such investments may not have a net pa</w:t>
      </w:r>
      <w:r>
        <w:t>yoff in a conventional economic</w:t>
      </w:r>
      <w:r w:rsidR="00FF67BF">
        <w:t xml:space="preserve"> </w:t>
      </w:r>
      <w:r>
        <w:t>(</w:t>
      </w:r>
      <w:r w:rsidR="00FF67BF">
        <w:t>productivity</w:t>
      </w:r>
      <w:r>
        <w:t>)</w:t>
      </w:r>
      <w:r w:rsidR="00FF67BF">
        <w:t xml:space="preserve"> </w:t>
      </w:r>
      <w:r w:rsidR="00BF176C">
        <w:t xml:space="preserve">sense, the </w:t>
      </w:r>
      <w:r w:rsidR="00BF176C" w:rsidRPr="00060F62">
        <w:rPr>
          <w:i/>
        </w:rPr>
        <w:t>social</w:t>
      </w:r>
      <w:r w:rsidR="00BF176C">
        <w:t xml:space="preserve"> dividend for the kids concerned, their communities and, I believe, for Australians as a whole, is likely to be large.</w:t>
      </w:r>
    </w:p>
    <w:p w:rsidR="00BD552D" w:rsidRDefault="00BF176C" w:rsidP="00BF176C">
      <w:pPr>
        <w:pStyle w:val="BodyText"/>
      </w:pPr>
      <w:r>
        <w:t>A key problem in the past has again been lack of data on outcomes</w:t>
      </w:r>
      <w:r w:rsidR="00405859">
        <w:t>,</w:t>
      </w:r>
      <w:r>
        <w:t xml:space="preserve"> to know whether programs are actually working. Under </w:t>
      </w:r>
      <w:proofErr w:type="spellStart"/>
      <w:r>
        <w:t>C</w:t>
      </w:r>
      <w:r w:rsidR="00470858">
        <w:t>O</w:t>
      </w:r>
      <w:r>
        <w:t>AG’s</w:t>
      </w:r>
      <w:proofErr w:type="spellEnd"/>
      <w:r>
        <w:t xml:space="preserve"> new approach</w:t>
      </w:r>
      <w:r w:rsidR="00B517C9">
        <w:t>,</w:t>
      </w:r>
      <w:r>
        <w:t xml:space="preserve"> that is </w:t>
      </w:r>
      <w:r>
        <w:lastRenderedPageBreak/>
        <w:t xml:space="preserve">changing, though there is still some way to go. In Victoria, </w:t>
      </w:r>
      <w:r w:rsidR="00C014F2">
        <w:t>the da</w:t>
      </w:r>
      <w:r w:rsidR="003D3772">
        <w:t>ta point</w:t>
      </w:r>
      <w:r w:rsidR="00C014F2">
        <w:t xml:space="preserve"> to </w:t>
      </w:r>
      <w:r>
        <w:t>significant</w:t>
      </w:r>
      <w:r w:rsidR="00044A5A">
        <w:t>ly</w:t>
      </w:r>
      <w:r>
        <w:t xml:space="preserve"> improved outcomes over a five-year period</w:t>
      </w:r>
      <w:r w:rsidR="00611699">
        <w:t xml:space="preserve"> — for example, the disparity in Year 7 reading attainment has fallen from 24 to 13 percentage points</w:t>
      </w:r>
      <w:r w:rsidR="00CE0E94">
        <w:t xml:space="preserve"> —</w:t>
      </w:r>
      <w:r>
        <w:t xml:space="preserve"> which suggests that </w:t>
      </w:r>
      <w:proofErr w:type="spellStart"/>
      <w:r>
        <w:t>C</w:t>
      </w:r>
      <w:r w:rsidR="00470858">
        <w:t>O</w:t>
      </w:r>
      <w:r>
        <w:t>AG’s</w:t>
      </w:r>
      <w:proofErr w:type="spellEnd"/>
      <w:r>
        <w:t xml:space="preserve"> target of </w:t>
      </w:r>
      <w:r w:rsidR="00CE0E94">
        <w:t>at least halving</w:t>
      </w:r>
      <w:r>
        <w:t xml:space="preserve"> the </w:t>
      </w:r>
      <w:r w:rsidR="00470858">
        <w:t>gap</w:t>
      </w:r>
      <w:r>
        <w:t xml:space="preserve"> by 2018 </w:t>
      </w:r>
      <w:r w:rsidR="00C014F2">
        <w:t>is</w:t>
      </w:r>
      <w:r>
        <w:t xml:space="preserve"> attainable.</w:t>
      </w:r>
    </w:p>
    <w:p w:rsidR="00BD552D" w:rsidRDefault="00BD552D" w:rsidP="00C17CDB">
      <w:pPr>
        <w:pStyle w:val="BodyText"/>
      </w:pPr>
      <w:r>
        <w:t xml:space="preserve">Noel Pearson has </w:t>
      </w:r>
      <w:r w:rsidR="00957446">
        <w:t xml:space="preserve">recently </w:t>
      </w:r>
      <w:r>
        <w:t>emphasised the importance of Indigeno</w:t>
      </w:r>
      <w:r w:rsidR="00957446">
        <w:t xml:space="preserve">us children being </w:t>
      </w:r>
      <w:r w:rsidR="00405859">
        <w:t>‘</w:t>
      </w:r>
      <w:r w:rsidR="00957446">
        <w:t>school ready</w:t>
      </w:r>
      <w:r w:rsidR="00405859">
        <w:t>’</w:t>
      </w:r>
      <w:r>
        <w:t xml:space="preserve"> from the outset</w:t>
      </w:r>
      <w:r w:rsidR="00957446">
        <w:t>,</w:t>
      </w:r>
      <w:r>
        <w:t xml:space="preserve"> if they are to make subsequent progress. There is now a substantial body of evidence that attention to early childhood education</w:t>
      </w:r>
      <w:r w:rsidR="008C5307">
        <w:t xml:space="preserve"> —</w:t>
      </w:r>
      <w:r>
        <w:t xml:space="preserve"> </w:t>
      </w:r>
      <w:r>
        <w:rPr>
          <w:i/>
        </w:rPr>
        <w:t xml:space="preserve">before </w:t>
      </w:r>
      <w:r w:rsidR="00CE0E94">
        <w:t>formal schooling commences —</w:t>
      </w:r>
      <w:r w:rsidRPr="00BD552D">
        <w:t xml:space="preserve"> </w:t>
      </w:r>
      <w:r w:rsidR="00CE0E94">
        <w:t>can</w:t>
      </w:r>
      <w:r w:rsidRPr="00BD552D">
        <w:t xml:space="preserve"> </w:t>
      </w:r>
      <w:r w:rsidR="00957446">
        <w:t>indeed have lasting</w:t>
      </w:r>
      <w:r>
        <w:t xml:space="preserve"> dividends, at least for </w:t>
      </w:r>
      <w:r w:rsidR="008C692E">
        <w:t>disadvant</w:t>
      </w:r>
      <w:r>
        <w:t>aged kids.</w:t>
      </w:r>
    </w:p>
    <w:p w:rsidR="00BD552D" w:rsidRDefault="00BD552D" w:rsidP="00C17CDB">
      <w:pPr>
        <w:pStyle w:val="BodyText"/>
      </w:pPr>
      <w:proofErr w:type="spellStart"/>
      <w:r>
        <w:t>COAG’s</w:t>
      </w:r>
      <w:proofErr w:type="spellEnd"/>
      <w:r>
        <w:t xml:space="preserve"> </w:t>
      </w:r>
      <w:r w:rsidR="007D0F23">
        <w:t>program is currently directed at</w:t>
      </w:r>
      <w:r>
        <w:t xml:space="preserve"> achieving </w:t>
      </w:r>
      <w:r w:rsidR="007D0F23">
        <w:t>universal</w:t>
      </w:r>
      <w:r>
        <w:t xml:space="preserve"> </w:t>
      </w:r>
      <w:r w:rsidR="00060F62">
        <w:t>access to</w:t>
      </w:r>
      <w:r>
        <w:t xml:space="preserve"> pre</w:t>
      </w:r>
      <w:r>
        <w:noBreakHyphen/>
        <w:t>school in the year before school</w:t>
      </w:r>
      <w:r>
        <w:noBreakHyphen/>
        <w:t>proper commences</w:t>
      </w:r>
      <w:r w:rsidR="007D0F23">
        <w:t>, with some additional attention to disadvantage</w:t>
      </w:r>
      <w:r w:rsidR="00C014F2">
        <w:t>d</w:t>
      </w:r>
      <w:r w:rsidR="007D0F23">
        <w:t xml:space="preserve"> and low SES</w:t>
      </w:r>
      <w:r w:rsidR="00C014F2">
        <w:t xml:space="preserve"> groups</w:t>
      </w:r>
      <w:r w:rsidR="00405859">
        <w:t xml:space="preserve">. </w:t>
      </w:r>
      <w:r>
        <w:t xml:space="preserve">There is now also a question as to whether policy attention needs to be extended to </w:t>
      </w:r>
      <w:r w:rsidR="00C014F2">
        <w:t xml:space="preserve">children in </w:t>
      </w:r>
      <w:r>
        <w:t>the 0</w:t>
      </w:r>
      <w:r w:rsidR="00E61A88">
        <w:t>–</w:t>
      </w:r>
      <w:r>
        <w:t xml:space="preserve">3 age </w:t>
      </w:r>
      <w:r w:rsidR="00C014F2">
        <w:t>bracket</w:t>
      </w:r>
      <w:r>
        <w:t xml:space="preserve">. </w:t>
      </w:r>
      <w:smartTag w:uri="urn:schemas-microsoft-com:office:smarttags" w:element="place">
        <w:smartTag w:uri="urn:schemas-microsoft-com:office:smarttags" w:element="State">
          <w:r>
            <w:t>Victoria</w:t>
          </w:r>
        </w:smartTag>
      </w:smartTag>
      <w:r>
        <w:t xml:space="preserve"> has (again) led the thinking on this and </w:t>
      </w:r>
      <w:r w:rsidR="00957446">
        <w:t>there</w:t>
      </w:r>
      <w:r>
        <w:t xml:space="preserve"> is some desire to broaden </w:t>
      </w:r>
      <w:proofErr w:type="spellStart"/>
      <w:r>
        <w:t>COAG</w:t>
      </w:r>
      <w:r w:rsidR="00957446">
        <w:t>’</w:t>
      </w:r>
      <w:r>
        <w:t>s</w:t>
      </w:r>
      <w:proofErr w:type="spellEnd"/>
      <w:r>
        <w:t xml:space="preserve"> agenda in this direction.</w:t>
      </w:r>
    </w:p>
    <w:p w:rsidR="00BD552D" w:rsidRDefault="00BD552D" w:rsidP="00C17CDB">
      <w:pPr>
        <w:pStyle w:val="BodyText"/>
      </w:pPr>
      <w:r>
        <w:t xml:space="preserve">This whole area would seem to warrant a more substantial research effort in </w:t>
      </w:r>
      <w:smartTag w:uri="urn:schemas-microsoft-com:office:smarttags" w:element="place">
        <w:smartTag w:uri="urn:schemas-microsoft-com:office:smarttags" w:element="country-region">
          <w:r>
            <w:t>Australia</w:t>
          </w:r>
        </w:smartTag>
      </w:smartTag>
      <w:r w:rsidR="00C54359">
        <w:t>,</w:t>
      </w:r>
      <w:r>
        <w:t xml:space="preserve"> in relation to the </w:t>
      </w:r>
      <w:r w:rsidR="00EF680F">
        <w:t xml:space="preserve">potential </w:t>
      </w:r>
      <w:r w:rsidR="00EF680F" w:rsidRPr="00CE0E94">
        <w:rPr>
          <w:i/>
        </w:rPr>
        <w:t>net</w:t>
      </w:r>
      <w:r w:rsidR="00EF680F">
        <w:t xml:space="preserve"> payoffs, the </w:t>
      </w:r>
      <w:r>
        <w:t xml:space="preserve">types of programs that could be most effective and the extent to which they should involve targeting. The celebrated work of </w:t>
      </w:r>
      <w:r w:rsidR="00EF680F">
        <w:t xml:space="preserve">James </w:t>
      </w:r>
      <w:r>
        <w:t xml:space="preserve">Heckman in the </w:t>
      </w:r>
      <w:smartTag w:uri="urn:schemas-microsoft-com:office:smarttags" w:element="country-region">
        <w:r>
          <w:t>USA</w:t>
        </w:r>
      </w:smartTag>
      <w:r>
        <w:t xml:space="preserve"> </w:t>
      </w:r>
      <w:r w:rsidR="00CE0E94">
        <w:t>has been</w:t>
      </w:r>
      <w:r>
        <w:t xml:space="preserve"> </w:t>
      </w:r>
      <w:r w:rsidR="00EF680F">
        <w:t xml:space="preserve">most </w:t>
      </w:r>
      <w:r w:rsidR="00957446">
        <w:t>instructive</w:t>
      </w:r>
      <w:r w:rsidR="00060F62">
        <w:t xml:space="preserve"> </w:t>
      </w:r>
      <w:r>
        <w:t>about disadvantage</w:t>
      </w:r>
      <w:r w:rsidR="00470858">
        <w:t>d</w:t>
      </w:r>
      <w:r>
        <w:t xml:space="preserve"> students, at least in that coun</w:t>
      </w:r>
      <w:r w:rsidR="00C51268">
        <w:t>t</w:t>
      </w:r>
      <w:r>
        <w:t>ry, but has been spread a bit</w:t>
      </w:r>
      <w:r w:rsidR="00C51268">
        <w:t xml:space="preserve"> </w:t>
      </w:r>
      <w:r w:rsidR="00957446">
        <w:t xml:space="preserve">thinly </w:t>
      </w:r>
      <w:r w:rsidR="00C51268">
        <w:t xml:space="preserve">in supporting </w:t>
      </w:r>
      <w:r w:rsidR="00CE0E94">
        <w:t xml:space="preserve">early childhood </w:t>
      </w:r>
      <w:r w:rsidR="00C51268">
        <w:t xml:space="preserve">policy in </w:t>
      </w:r>
      <w:smartTag w:uri="urn:schemas-microsoft-com:office:smarttags" w:element="country-region">
        <w:smartTag w:uri="urn:schemas-microsoft-com:office:smarttags" w:element="place">
          <w:r w:rsidR="00C51268">
            <w:t>Australia</w:t>
          </w:r>
        </w:smartTag>
      </w:smartTag>
      <w:r w:rsidR="00C51268">
        <w:t xml:space="preserve">. </w:t>
      </w:r>
      <w:r w:rsidR="00CE0E94">
        <w:t>L</w:t>
      </w:r>
      <w:r w:rsidR="00C51268">
        <w:t xml:space="preserve">ocal trials </w:t>
      </w:r>
      <w:r w:rsidR="00DB6F28">
        <w:t xml:space="preserve">would seem </w:t>
      </w:r>
      <w:r w:rsidR="00C51268">
        <w:t xml:space="preserve">an imperative before </w:t>
      </w:r>
      <w:r w:rsidR="00DB6F28">
        <w:t>further</w:t>
      </w:r>
      <w:r w:rsidR="00C51268">
        <w:t xml:space="preserve"> large</w:t>
      </w:r>
      <w:r w:rsidR="00CE0E94">
        <w:t>-</w:t>
      </w:r>
      <w:r w:rsidR="00C51268">
        <w:t>scale programs directed at early childhood are implemented.</w:t>
      </w:r>
    </w:p>
    <w:p w:rsidR="00C51268" w:rsidRDefault="00C51268" w:rsidP="00C17CDB">
      <w:pPr>
        <w:pStyle w:val="BodyText"/>
      </w:pPr>
      <w:r>
        <w:t xml:space="preserve">Better evidence demands both better </w:t>
      </w:r>
      <w:r w:rsidRPr="00CE0E94">
        <w:t>data</w:t>
      </w:r>
      <w:r>
        <w:t xml:space="preserve"> </w:t>
      </w:r>
      <w:r w:rsidRPr="00470858">
        <w:t>and</w:t>
      </w:r>
      <w:r>
        <w:t xml:space="preserve"> better </w:t>
      </w:r>
      <w:r w:rsidRPr="00CE0E94">
        <w:t>methodologies</w:t>
      </w:r>
      <w:r>
        <w:t xml:space="preserve">. Relative to the </w:t>
      </w:r>
      <w:smartTag w:uri="urn:schemas-microsoft-com:office:smarttags" w:element="country-region">
        <w:r>
          <w:t>USA</w:t>
        </w:r>
      </w:smartTag>
      <w:r>
        <w:t xml:space="preserve"> and </w:t>
      </w:r>
      <w:smartTag w:uri="urn:schemas-microsoft-com:office:smarttags" w:element="country-region">
        <w:r>
          <w:t>UK</w:t>
        </w:r>
      </w:smartTag>
      <w:r>
        <w:t xml:space="preserve">, </w:t>
      </w:r>
      <w:smartTag w:uri="urn:schemas-microsoft-com:office:smarttags" w:element="country-region">
        <w:smartTag w:uri="urn:schemas-microsoft-com:office:smarttags" w:element="place">
          <w:r>
            <w:t>Australia</w:t>
          </w:r>
        </w:smartTag>
      </w:smartTag>
      <w:r>
        <w:t xml:space="preserve"> has made little use of longitudinal data</w:t>
      </w:r>
      <w:r w:rsidR="00095D90">
        <w:t xml:space="preserve">, which can be of crucial importance in assessing the relative significance of different influences on </w:t>
      </w:r>
      <w:r w:rsidR="00A55084">
        <w:t>observed</w:t>
      </w:r>
      <w:r w:rsidR="00095D90">
        <w:t xml:space="preserve"> outcomes. Recent breakthroughs </w:t>
      </w:r>
      <w:r w:rsidR="00A55084">
        <w:t>have come through</w:t>
      </w:r>
      <w:r w:rsidR="00095D90">
        <w:t xml:space="preserve"> the HILDA survey and two longitudinal studies of children, one of which is focussed on Indigenous children.</w:t>
      </w:r>
      <w:r>
        <w:t xml:space="preserve"> </w:t>
      </w:r>
      <w:r w:rsidR="00A55084">
        <w:t>In relation to methodologies, p</w:t>
      </w:r>
      <w:r>
        <w:t>roper experimental trials in social policy</w:t>
      </w:r>
      <w:r w:rsidR="00CE0E94">
        <w:t xml:space="preserve"> have been rare, </w:t>
      </w:r>
      <w:r w:rsidR="00095D90">
        <w:t>with little use made of the randomised controls that have been seen</w:t>
      </w:r>
      <w:r w:rsidR="008C5307">
        <w:t xml:space="preserve"> overseas</w:t>
      </w:r>
      <w:r w:rsidR="00095D90">
        <w:t xml:space="preserve"> as the ‘gold standard’ (PC, 2010). F</w:t>
      </w:r>
      <w:r>
        <w:t xml:space="preserve">urther progress </w:t>
      </w:r>
      <w:r w:rsidR="00A55084">
        <w:t>i</w:t>
      </w:r>
      <w:r w:rsidR="00CE0E94">
        <w:t>n</w:t>
      </w:r>
      <w:r>
        <w:t xml:space="preserve"> these </w:t>
      </w:r>
      <w:r w:rsidR="00A55084">
        <w:t xml:space="preserve">areas </w:t>
      </w:r>
      <w:r>
        <w:t xml:space="preserve">should </w:t>
      </w:r>
      <w:r w:rsidR="00A55084">
        <w:t xml:space="preserve">also </w:t>
      </w:r>
      <w:r>
        <w:t xml:space="preserve">now be seen as a priority in advancing the </w:t>
      </w:r>
      <w:r w:rsidR="00EF680F">
        <w:t>human capital agenda</w:t>
      </w:r>
      <w:r>
        <w:t>.</w:t>
      </w:r>
    </w:p>
    <w:p w:rsidR="00957446" w:rsidRDefault="00957446" w:rsidP="00957446">
      <w:pPr>
        <w:pStyle w:val="Heading3"/>
      </w:pPr>
      <w:r>
        <w:t>A final comment</w:t>
      </w:r>
    </w:p>
    <w:p w:rsidR="00957446" w:rsidRDefault="00C51268" w:rsidP="00C17CDB">
      <w:pPr>
        <w:pStyle w:val="BodyText"/>
      </w:pPr>
      <w:r>
        <w:t>In conclusion, I am conscious that in a talk about the</w:t>
      </w:r>
      <w:r w:rsidR="00E61A88">
        <w:t xml:space="preserve"> education </w:t>
      </w:r>
      <w:r w:rsidR="00ED41D6">
        <w:t xml:space="preserve">and training </w:t>
      </w:r>
      <w:r w:rsidR="00E61A88">
        <w:t xml:space="preserve">component of </w:t>
      </w:r>
      <w:proofErr w:type="spellStart"/>
      <w:r w:rsidR="00ED41D6">
        <w:t>COAG’s</w:t>
      </w:r>
      <w:proofErr w:type="spellEnd"/>
      <w:r>
        <w:t xml:space="preserve"> ‘human capital</w:t>
      </w:r>
      <w:r w:rsidR="00CE0E94">
        <w:t>’</w:t>
      </w:r>
      <w:r>
        <w:t xml:space="preserve"> agenda</w:t>
      </w:r>
      <w:r w:rsidR="003D3772">
        <w:t>,</w:t>
      </w:r>
      <w:r>
        <w:t xml:space="preserve"> I have ended up talking a lo</w:t>
      </w:r>
      <w:r w:rsidR="00957446">
        <w:t>t more about schools th</w:t>
      </w:r>
      <w:r w:rsidR="00CE0E94">
        <w:t>a</w:t>
      </w:r>
      <w:r w:rsidR="00957446">
        <w:t>n VET or</w:t>
      </w:r>
      <w:r>
        <w:t xml:space="preserve"> Higher Education. I rationalise that on the basis firstly </w:t>
      </w:r>
      <w:r>
        <w:lastRenderedPageBreak/>
        <w:t xml:space="preserve">that schools are the bedrock on which higher learning </w:t>
      </w:r>
      <w:r w:rsidR="00957446">
        <w:t>is founded</w:t>
      </w:r>
      <w:r>
        <w:t xml:space="preserve">; secondly, because they appear in </w:t>
      </w:r>
      <w:r w:rsidR="00C014F2">
        <w:t xml:space="preserve">greater </w:t>
      </w:r>
      <w:r>
        <w:t xml:space="preserve">need of performance improvement; and </w:t>
      </w:r>
      <w:r w:rsidRPr="00DB6F28">
        <w:t>thirdly</w:t>
      </w:r>
      <w:r>
        <w:t xml:space="preserve">, because the </w:t>
      </w:r>
      <w:proofErr w:type="spellStart"/>
      <w:r>
        <w:t>COAG</w:t>
      </w:r>
      <w:proofErr w:type="spellEnd"/>
      <w:r>
        <w:t xml:space="preserve"> framework presents a particularly pro</w:t>
      </w:r>
      <w:r w:rsidR="00957446">
        <w:t>mising basis for moving forward</w:t>
      </w:r>
      <w:r>
        <w:t xml:space="preserve"> through </w:t>
      </w:r>
      <w:r w:rsidR="00CE0E94">
        <w:t>a cooperative and</w:t>
      </w:r>
      <w:r>
        <w:t xml:space="preserve"> evidence</w:t>
      </w:r>
      <w:r>
        <w:noBreakHyphen/>
        <w:t xml:space="preserve">based approach. </w:t>
      </w:r>
    </w:p>
    <w:p w:rsidR="00BD552D" w:rsidRDefault="00C51268" w:rsidP="00C17CDB">
      <w:pPr>
        <w:pStyle w:val="BodyText"/>
      </w:pPr>
      <w:r>
        <w:t xml:space="preserve">In light of the recent kerfuffle over My School (not to </w:t>
      </w:r>
      <w:r w:rsidR="00957446">
        <w:t>mention</w:t>
      </w:r>
      <w:r w:rsidR="00EF680F">
        <w:t xml:space="preserve"> </w:t>
      </w:r>
      <w:r w:rsidR="00CE0E94">
        <w:t>over</w:t>
      </w:r>
      <w:r w:rsidR="00EF680F">
        <w:t xml:space="preserve"> differential</w:t>
      </w:r>
      <w:r>
        <w:t xml:space="preserve"> pay schemes for top teachers)</w:t>
      </w:r>
      <w:r w:rsidR="00E61A88">
        <w:t>,</w:t>
      </w:r>
      <w:r>
        <w:t xml:space="preserve"> I </w:t>
      </w:r>
      <w:r w:rsidR="00957446">
        <w:t>c</w:t>
      </w:r>
      <w:r>
        <w:t xml:space="preserve">ould add a </w:t>
      </w:r>
      <w:r>
        <w:rPr>
          <w:i/>
        </w:rPr>
        <w:t>fourth</w:t>
      </w:r>
      <w:r>
        <w:t xml:space="preserve"> reason. Opposition to reform seems particularly strong and wrong</w:t>
      </w:r>
      <w:r>
        <w:noBreakHyphen/>
        <w:t xml:space="preserve">headed in this sector. However, as </w:t>
      </w:r>
      <w:r w:rsidR="00957446">
        <w:t xml:space="preserve">we have seen </w:t>
      </w:r>
      <w:r>
        <w:t xml:space="preserve">with earlier waves of </w:t>
      </w:r>
      <w:r w:rsidR="00957446">
        <w:t xml:space="preserve">beneficial </w:t>
      </w:r>
      <w:r>
        <w:t xml:space="preserve">reform </w:t>
      </w:r>
      <w:r w:rsidR="00957446">
        <w:t xml:space="preserve">in the face of entrenched </w:t>
      </w:r>
      <w:r w:rsidR="00CE0E94">
        <w:t xml:space="preserve">producer </w:t>
      </w:r>
      <w:r w:rsidR="00957446">
        <w:t>opposition</w:t>
      </w:r>
      <w:r>
        <w:t>, evidence about the economic and social cost</w:t>
      </w:r>
      <w:r w:rsidR="00957446">
        <w:t>s</w:t>
      </w:r>
      <w:r>
        <w:t xml:space="preserve"> of </w:t>
      </w:r>
      <w:r w:rsidR="00EF680F">
        <w:t>existing</w:t>
      </w:r>
      <w:r>
        <w:t xml:space="preserve"> deficiencies and the benefits</w:t>
      </w:r>
      <w:r w:rsidR="00702BE0">
        <w:t xml:space="preserve"> of </w:t>
      </w:r>
      <w:r w:rsidR="00957446">
        <w:t>reforming them</w:t>
      </w:r>
      <w:r w:rsidR="00702BE0">
        <w:t xml:space="preserve"> </w:t>
      </w:r>
      <w:r w:rsidR="00EF680F">
        <w:t>should</w:t>
      </w:r>
      <w:r w:rsidR="00702BE0">
        <w:t xml:space="preserve"> ultimately be decisive — not only </w:t>
      </w:r>
      <w:r w:rsidR="003D3772">
        <w:t>in determining</w:t>
      </w:r>
      <w:r w:rsidR="00702BE0">
        <w:t xml:space="preserve"> what needs to be done, but in securing community support </w:t>
      </w:r>
      <w:r w:rsidR="00957446">
        <w:t>for it</w:t>
      </w:r>
      <w:r w:rsidR="00702BE0">
        <w:t>.</w:t>
      </w:r>
    </w:p>
    <w:p w:rsidR="00FA142F" w:rsidRDefault="00FA142F" w:rsidP="00FA142F">
      <w:pPr>
        <w:pStyle w:val="Heading3"/>
      </w:pPr>
      <w:r>
        <w:t>References</w:t>
      </w:r>
    </w:p>
    <w:p w:rsidR="00ED41D6" w:rsidRDefault="00ED41D6" w:rsidP="00FA142F">
      <w:pPr>
        <w:pStyle w:val="Reference"/>
      </w:pPr>
      <w:r>
        <w:t xml:space="preserve">Banks, G. 1998, </w:t>
      </w:r>
      <w:r w:rsidRPr="00ED41D6">
        <w:rPr>
          <w:i/>
        </w:rPr>
        <w:t>Human Capital, the Universities and microeconomic reform</w:t>
      </w:r>
      <w:r>
        <w:t xml:space="preserve">, Presentation to Victorian Economic Society, </w:t>
      </w:r>
      <w:smartTag w:uri="urn:schemas-microsoft-com:office:smarttags" w:element="place">
        <w:smartTag w:uri="urn:schemas-microsoft-com:office:smarttags" w:element="City">
          <w:r>
            <w:t>Melbourne</w:t>
          </w:r>
        </w:smartTag>
      </w:smartTag>
      <w:r>
        <w:t>.</w:t>
      </w:r>
    </w:p>
    <w:p w:rsidR="004A1269" w:rsidRDefault="004A1269" w:rsidP="00FA142F">
      <w:pPr>
        <w:pStyle w:val="Reference"/>
      </w:pPr>
      <w:r>
        <w:t xml:space="preserve">Barnes, P. and Kennard, S. 2002, </w:t>
      </w:r>
      <w:r w:rsidRPr="004A1269">
        <w:rPr>
          <w:i/>
        </w:rPr>
        <w:t>Skill and Australia’s Productivity Surge</w:t>
      </w:r>
      <w:r>
        <w:t xml:space="preserve">, Productivity Commission Staff Research Paper, </w:t>
      </w:r>
      <w:smartTag w:uri="urn:schemas-microsoft-com:office:smarttags" w:element="place">
        <w:smartTag w:uri="urn:schemas-microsoft-com:office:smarttags" w:element="City">
          <w:r>
            <w:t>Canberra</w:t>
          </w:r>
        </w:smartTag>
      </w:smartTag>
      <w:r>
        <w:t>.</w:t>
      </w:r>
    </w:p>
    <w:p w:rsidR="00C848BB" w:rsidRPr="00C848BB" w:rsidRDefault="00C848BB" w:rsidP="00FA142F">
      <w:pPr>
        <w:pStyle w:val="Reference"/>
      </w:pPr>
      <w:r>
        <w:t xml:space="preserve">Chiswick, B., Lee, Y. and Miller, P. 2003, ‘Schooling, literacy, numeracy and labour market success’, </w:t>
      </w:r>
      <w:r>
        <w:rPr>
          <w:i/>
        </w:rPr>
        <w:t>The Economic Record</w:t>
      </w:r>
      <w:r>
        <w:t xml:space="preserve">, vol. 79, no. 245, June, </w:t>
      </w:r>
      <w:proofErr w:type="spellStart"/>
      <w:r>
        <w:t>pp.165</w:t>
      </w:r>
      <w:proofErr w:type="spellEnd"/>
      <w:r>
        <w:t>-81.</w:t>
      </w:r>
    </w:p>
    <w:p w:rsidR="00FA7567" w:rsidRPr="00FA7567" w:rsidRDefault="00FA7567" w:rsidP="00FA142F">
      <w:pPr>
        <w:pStyle w:val="Reference"/>
      </w:pPr>
      <w:proofErr w:type="spellStart"/>
      <w:r>
        <w:t>COAG</w:t>
      </w:r>
      <w:proofErr w:type="spellEnd"/>
      <w:r>
        <w:t xml:space="preserve"> Reform Council, 2009, </w:t>
      </w:r>
      <w:r>
        <w:rPr>
          <w:i/>
        </w:rPr>
        <w:t>National Education Agreement:</w:t>
      </w:r>
      <w:r w:rsidR="00BD2B66">
        <w:rPr>
          <w:i/>
        </w:rPr>
        <w:t xml:space="preserve"> </w:t>
      </w:r>
      <w:r>
        <w:rPr>
          <w:i/>
        </w:rPr>
        <w:t xml:space="preserve">Baseline performance report for </w:t>
      </w:r>
      <w:r w:rsidR="00BD2B66">
        <w:rPr>
          <w:i/>
        </w:rPr>
        <w:t xml:space="preserve">2008, </w:t>
      </w:r>
      <w:proofErr w:type="spellStart"/>
      <w:r w:rsidR="00BD2B66">
        <w:t>COAG</w:t>
      </w:r>
      <w:proofErr w:type="spellEnd"/>
      <w:r>
        <w:t xml:space="preserve"> Reform Council, </w:t>
      </w:r>
      <w:smartTag w:uri="urn:schemas-microsoft-com:office:smarttags" w:element="place">
        <w:smartTag w:uri="urn:schemas-microsoft-com:office:smarttags" w:element="City">
          <w:r>
            <w:t>Sydney</w:t>
          </w:r>
        </w:smartTag>
      </w:smartTag>
      <w:r>
        <w:t>.</w:t>
      </w:r>
    </w:p>
    <w:p w:rsidR="002E11C0" w:rsidRDefault="002E11C0" w:rsidP="00FA142F">
      <w:pPr>
        <w:pStyle w:val="Reference"/>
      </w:pPr>
      <w:r>
        <w:t>Dawkins, P. 2010,</w:t>
      </w:r>
      <w:r w:rsidR="00C014F2">
        <w:rPr>
          <w:i/>
        </w:rPr>
        <w:t xml:space="preserve"> Improving Educational Outcomes in Victoria</w:t>
      </w:r>
      <w:r w:rsidR="00C014F2">
        <w:t>, Dean’s lecture, Melbourne University Graduate School of Education</w:t>
      </w:r>
      <w:r>
        <w:t>.</w:t>
      </w:r>
    </w:p>
    <w:p w:rsidR="00FA7567" w:rsidRDefault="00FA7567" w:rsidP="00FA142F">
      <w:pPr>
        <w:pStyle w:val="Reference"/>
      </w:pPr>
      <w:proofErr w:type="spellStart"/>
      <w:r>
        <w:t>Dowrick</w:t>
      </w:r>
      <w:proofErr w:type="spellEnd"/>
      <w:r>
        <w:t>,</w:t>
      </w:r>
      <w:r w:rsidR="00DC271C">
        <w:t xml:space="preserve"> S.</w:t>
      </w:r>
      <w:r>
        <w:t xml:space="preserve"> 2004</w:t>
      </w:r>
      <w:r w:rsidR="00DC271C">
        <w:t>,</w:t>
      </w:r>
      <w:r>
        <w:t xml:space="preserve"> ‘Ideas and Education: Level or Growth Effects and Their Implications for Australia’</w:t>
      </w:r>
      <w:r w:rsidR="00DC271C">
        <w:t xml:space="preserve">, in National Bureau of Economic Research, </w:t>
      </w:r>
      <w:r w:rsidRPr="00DC271C">
        <w:rPr>
          <w:i/>
        </w:rPr>
        <w:t>Growth and Productivity in East Asia</w:t>
      </w:r>
      <w:r>
        <w:t xml:space="preserve">, </w:t>
      </w:r>
      <w:proofErr w:type="spellStart"/>
      <w:r>
        <w:t>NBER</w:t>
      </w:r>
      <w:proofErr w:type="spellEnd"/>
      <w:r>
        <w:t>-E</w:t>
      </w:r>
      <w:r w:rsidR="00DC271C">
        <w:t>ast Asia Seminar on Economics, v</w:t>
      </w:r>
      <w:r>
        <w:t>ol</w:t>
      </w:r>
      <w:r w:rsidR="00DC271C">
        <w:t xml:space="preserve">. </w:t>
      </w:r>
      <w:r>
        <w:t>13, p</w:t>
      </w:r>
      <w:r w:rsidR="00DC271C">
        <w:t>p.</w:t>
      </w:r>
      <w:r>
        <w:t xml:space="preserve"> 9-40</w:t>
      </w:r>
      <w:r w:rsidR="00DC271C">
        <w:t>,</w:t>
      </w:r>
      <w:r>
        <w:t xml:space="preserve"> National Bureau of Economic Research, Inc. </w:t>
      </w:r>
    </w:p>
    <w:p w:rsidR="00FA142F" w:rsidRDefault="00FA142F" w:rsidP="00FA142F">
      <w:pPr>
        <w:pStyle w:val="Reference"/>
      </w:pPr>
      <w:r>
        <w:t xml:space="preserve">Forbes, M., Barker, A. and Turner, S. 2010, </w:t>
      </w:r>
      <w:r w:rsidRPr="00FA142F">
        <w:rPr>
          <w:i/>
        </w:rPr>
        <w:t>The Effects of Education and Health on Wages and Productivity</w:t>
      </w:r>
      <w:r>
        <w:t xml:space="preserve">, Productivity Commission Staff Working Paper, </w:t>
      </w:r>
      <w:smartTag w:uri="urn:schemas-microsoft-com:office:smarttags" w:element="place">
        <w:smartTag w:uri="urn:schemas-microsoft-com:office:smarttags" w:element="City">
          <w:r>
            <w:t>Melbourne</w:t>
          </w:r>
        </w:smartTag>
      </w:smartTag>
      <w:r>
        <w:t>, March.</w:t>
      </w:r>
    </w:p>
    <w:p w:rsidR="006D5F71" w:rsidRDefault="006D5F71" w:rsidP="00FA142F">
      <w:pPr>
        <w:pStyle w:val="Reference"/>
      </w:pPr>
      <w:proofErr w:type="spellStart"/>
      <w:r>
        <w:t>Hanushek</w:t>
      </w:r>
      <w:proofErr w:type="spellEnd"/>
      <w:r>
        <w:t xml:space="preserve">, E. A. and </w:t>
      </w:r>
      <w:proofErr w:type="spellStart"/>
      <w:r>
        <w:t>Woessman</w:t>
      </w:r>
      <w:proofErr w:type="spellEnd"/>
      <w:r>
        <w:t xml:space="preserve">, L. 2009, </w:t>
      </w:r>
      <w:r w:rsidRPr="006D5F71">
        <w:rPr>
          <w:i/>
        </w:rPr>
        <w:t>Do Better Schools Lead to More Growth? Cognitive Skills, Economic Outcomes, and Causation</w:t>
      </w:r>
      <w:r>
        <w:t>, National Bureau of Economic Research, Working Paper, no. 14633.</w:t>
      </w:r>
    </w:p>
    <w:p w:rsidR="00C848BB" w:rsidRPr="00C848BB" w:rsidRDefault="00C848BB" w:rsidP="00FA142F">
      <w:pPr>
        <w:pStyle w:val="Reference"/>
      </w:pPr>
      <w:r>
        <w:t xml:space="preserve">Laplagne, P., Glover, M. and Shomos, A. 2007, </w:t>
      </w:r>
      <w:r>
        <w:rPr>
          <w:i/>
        </w:rPr>
        <w:t>Effects of Health and Education on Labour Force Participation</w:t>
      </w:r>
      <w:r>
        <w:t xml:space="preserve">, Staff Working Paper, </w:t>
      </w:r>
      <w:smartTag w:uri="urn:schemas-microsoft-com:office:smarttags" w:element="City">
        <w:smartTag w:uri="urn:schemas-microsoft-com:office:smarttags" w:element="place">
          <w:r>
            <w:t>Melbourne</w:t>
          </w:r>
        </w:smartTag>
      </w:smartTag>
      <w:r>
        <w:t>, May.</w:t>
      </w:r>
    </w:p>
    <w:p w:rsidR="00CD3C23" w:rsidRDefault="00CD3C23" w:rsidP="00CD3C23">
      <w:pPr>
        <w:pStyle w:val="Reference"/>
      </w:pPr>
      <w:r>
        <w:lastRenderedPageBreak/>
        <w:t xml:space="preserve">Leigh, A. and Ryan, C. 2008, ‘How and why has teacher quality changed in </w:t>
      </w:r>
      <w:smartTag w:uri="urn:schemas-microsoft-com:office:smarttags" w:element="place">
        <w:smartTag w:uri="urn:schemas-microsoft-com:office:smarttags" w:element="country-region">
          <w:r>
            <w:t>Australia</w:t>
          </w:r>
        </w:smartTag>
      </w:smartTag>
      <w:r>
        <w:t xml:space="preserve">?’, </w:t>
      </w:r>
      <w:r w:rsidRPr="00CD3C23">
        <w:rPr>
          <w:i/>
        </w:rPr>
        <w:t>Australian Economic Review</w:t>
      </w:r>
      <w:r>
        <w:t>, June 2008, vol. 41, no. 2, pp. 141–59.</w:t>
      </w:r>
    </w:p>
    <w:p w:rsidR="00724C7C" w:rsidRDefault="00CD3C23" w:rsidP="00FA142F">
      <w:pPr>
        <w:pStyle w:val="Reference"/>
      </w:pPr>
      <w:r>
        <w:t>——</w:t>
      </w:r>
      <w:r w:rsidR="00C468DC">
        <w:t xml:space="preserve">2009, </w:t>
      </w:r>
      <w:r w:rsidR="00724C7C" w:rsidRPr="00C468DC">
        <w:rPr>
          <w:i/>
        </w:rPr>
        <w:t>Long-</w:t>
      </w:r>
      <w:r w:rsidR="00C468DC" w:rsidRPr="00C468DC">
        <w:rPr>
          <w:i/>
        </w:rPr>
        <w:t>R</w:t>
      </w:r>
      <w:r w:rsidR="00724C7C" w:rsidRPr="00C468DC">
        <w:rPr>
          <w:i/>
        </w:rPr>
        <w:t xml:space="preserve">un </w:t>
      </w:r>
      <w:r w:rsidR="00C468DC" w:rsidRPr="00C468DC">
        <w:rPr>
          <w:i/>
        </w:rPr>
        <w:t>T</w:t>
      </w:r>
      <w:r w:rsidR="00724C7C" w:rsidRPr="00C468DC">
        <w:rPr>
          <w:i/>
        </w:rPr>
        <w:t xml:space="preserve">rends in </w:t>
      </w:r>
      <w:r w:rsidR="00C468DC" w:rsidRPr="00C468DC">
        <w:rPr>
          <w:i/>
        </w:rPr>
        <w:t>S</w:t>
      </w:r>
      <w:r w:rsidR="00724C7C" w:rsidRPr="00C468DC">
        <w:rPr>
          <w:i/>
        </w:rPr>
        <w:t xml:space="preserve">chool </w:t>
      </w:r>
      <w:r w:rsidR="00C468DC" w:rsidRPr="00C468DC">
        <w:rPr>
          <w:i/>
        </w:rPr>
        <w:t>P</w:t>
      </w:r>
      <w:r w:rsidR="00724C7C" w:rsidRPr="00C468DC">
        <w:rPr>
          <w:i/>
        </w:rPr>
        <w:t xml:space="preserve">roductivity: </w:t>
      </w:r>
      <w:r w:rsidR="00C468DC" w:rsidRPr="00C468DC">
        <w:rPr>
          <w:i/>
        </w:rPr>
        <w:t>E</w:t>
      </w:r>
      <w:r w:rsidR="00724C7C" w:rsidRPr="00C468DC">
        <w:rPr>
          <w:i/>
        </w:rPr>
        <w:t xml:space="preserve">vidence </w:t>
      </w:r>
      <w:r w:rsidR="00C468DC" w:rsidRPr="00C468DC">
        <w:rPr>
          <w:i/>
        </w:rPr>
        <w:t>F</w:t>
      </w:r>
      <w:r w:rsidR="00724C7C" w:rsidRPr="00C468DC">
        <w:rPr>
          <w:i/>
        </w:rPr>
        <w:t>rom</w:t>
      </w:r>
      <w:r w:rsidR="00C468DC" w:rsidRPr="00C468DC">
        <w:rPr>
          <w:i/>
        </w:rPr>
        <w:t xml:space="preserve"> Australia</w:t>
      </w:r>
      <w:r w:rsidR="00724C7C">
        <w:t xml:space="preserve">, </w:t>
      </w:r>
      <w:r w:rsidR="00C468DC" w:rsidRPr="00C468DC">
        <w:t>Centre for Economic Policy Research, Research School of Social Sciences, Australian National University</w:t>
      </w:r>
      <w:r w:rsidR="00C468DC">
        <w:t>, Canberra.</w:t>
      </w:r>
      <w:r w:rsidR="00724C7C">
        <w:t xml:space="preserve"> </w:t>
      </w:r>
    </w:p>
    <w:p w:rsidR="00C848BB" w:rsidRDefault="00C848BB" w:rsidP="00FA142F">
      <w:pPr>
        <w:pStyle w:val="Reference"/>
      </w:pPr>
      <w:r>
        <w:t xml:space="preserve">OECD, 2008, </w:t>
      </w:r>
      <w:r>
        <w:rPr>
          <w:i/>
        </w:rPr>
        <w:t>Improving school leadership: Case Studies on System Leadership</w:t>
      </w:r>
      <w:r>
        <w:t>, Paris.</w:t>
      </w:r>
    </w:p>
    <w:p w:rsidR="00BA149B" w:rsidRPr="00256710" w:rsidRDefault="00BA149B" w:rsidP="00FA142F">
      <w:pPr>
        <w:pStyle w:val="Reference"/>
      </w:pPr>
      <w:r>
        <w:t xml:space="preserve">PC, 2010, </w:t>
      </w:r>
      <w:r>
        <w:rPr>
          <w:i/>
        </w:rPr>
        <w:t>Strengthening Evidence-</w:t>
      </w:r>
      <w:r w:rsidR="00256710">
        <w:rPr>
          <w:i/>
        </w:rPr>
        <w:t>b</w:t>
      </w:r>
      <w:r>
        <w:rPr>
          <w:i/>
        </w:rPr>
        <w:t>ased Policy in the Australian Federation, Volume 2: Background Paper</w:t>
      </w:r>
      <w:r w:rsidR="00256710">
        <w:t xml:space="preserve">, Productivity Commission, </w:t>
      </w:r>
      <w:smartTag w:uri="urn:schemas-microsoft-com:office:smarttags" w:element="City">
        <w:smartTag w:uri="urn:schemas-microsoft-com:office:smarttags" w:element="place">
          <w:r w:rsidR="00256710">
            <w:t>Canberra</w:t>
          </w:r>
        </w:smartTag>
      </w:smartTag>
    </w:p>
    <w:p w:rsidR="00FE7D40" w:rsidRDefault="00FE7D40" w:rsidP="00C32254">
      <w:pPr>
        <w:pStyle w:val="Reference"/>
      </w:pPr>
      <w:proofErr w:type="spellStart"/>
      <w:r>
        <w:t>SCRGSP</w:t>
      </w:r>
      <w:proofErr w:type="spellEnd"/>
      <w:r>
        <w:t xml:space="preserve"> (Steering Committee for the Review of Government Service Provision) 2010, </w:t>
      </w:r>
      <w:r>
        <w:rPr>
          <w:i/>
        </w:rPr>
        <w:t>Report on Government Services 2010,</w:t>
      </w:r>
      <w:r>
        <w:t xml:space="preserve"> Productivity Commission, </w:t>
      </w:r>
      <w:smartTag w:uri="urn:schemas-microsoft-com:office:smarttags" w:element="place">
        <w:smartTag w:uri="urn:schemas-microsoft-com:office:smarttags" w:element="City">
          <w:r>
            <w:t>Canberra</w:t>
          </w:r>
        </w:smartTag>
      </w:smartTag>
      <w:r>
        <w:t>.</w:t>
      </w:r>
    </w:p>
    <w:p w:rsidR="00FA142F" w:rsidRDefault="00C32254" w:rsidP="00CF17D5">
      <w:pPr>
        <w:pStyle w:val="Reference"/>
        <w:jc w:val="left"/>
      </w:pPr>
      <w:r>
        <w:t xml:space="preserve">Shomos, A. (forthcoming), </w:t>
      </w:r>
      <w:r>
        <w:rPr>
          <w:i/>
          <w:iCs/>
        </w:rPr>
        <w:t>Links Between Literacy and Numeracy Skills and Labour Market Outcomes</w:t>
      </w:r>
      <w:r>
        <w:t>, Productivity Commission Staff Working Paper, Melbourne.</w:t>
      </w:r>
    </w:p>
    <w:sectPr w:rsidR="00FA142F" w:rsidSect="00CF17D5">
      <w:headerReference w:type="even" r:id="rId8"/>
      <w:headerReference w:type="default" r:id="rId9"/>
      <w:footerReference w:type="even" r:id="rId10"/>
      <w:footerReference w:type="default" r:id="rId11"/>
      <w:pgSz w:w="11907" w:h="16840" w:code="9"/>
      <w:pgMar w:top="1985" w:right="1304" w:bottom="1418" w:left="1814" w:header="1701" w:footer="567" w:gutter="0"/>
      <w:pgNumType w:start="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CF3" w:rsidRDefault="00C25CF3">
      <w:r>
        <w:separator/>
      </w:r>
    </w:p>
  </w:endnote>
  <w:endnote w:type="continuationSeparator" w:id="0">
    <w:p w:rsidR="00C25CF3" w:rsidRDefault="00C25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25CF3" w:rsidTr="0019293B">
      <w:trPr>
        <w:trHeight w:hRule="exact" w:val="740"/>
      </w:trPr>
      <w:tc>
        <w:tcPr>
          <w:tcW w:w="510" w:type="dxa"/>
          <w:tcBorders>
            <w:top w:val="single" w:sz="6" w:space="0" w:color="auto"/>
          </w:tcBorders>
        </w:tcPr>
        <w:p w:rsidR="00C25CF3" w:rsidRDefault="00C25CF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03C5C">
            <w:rPr>
              <w:rStyle w:val="PageNumber"/>
              <w:noProof/>
            </w:rPr>
            <w:t>28</w:t>
          </w:r>
          <w:r>
            <w:rPr>
              <w:rStyle w:val="PageNumber"/>
            </w:rPr>
            <w:fldChar w:fldCharType="end"/>
          </w:r>
        </w:p>
      </w:tc>
      <w:tc>
        <w:tcPr>
          <w:tcW w:w="1644" w:type="dxa"/>
          <w:tcBorders>
            <w:top w:val="single" w:sz="6" w:space="0" w:color="auto"/>
          </w:tcBorders>
        </w:tcPr>
        <w:p w:rsidR="00C25CF3" w:rsidRDefault="00C25CF3" w:rsidP="00CF17D5">
          <w:pPr>
            <w:pStyle w:val="Footer"/>
          </w:pPr>
          <w:r>
            <w:t>Advancing</w:t>
          </w:r>
          <w:r w:rsidR="00CF17D5">
            <w:t xml:space="preserve"> the reform agenda</w:t>
          </w:r>
        </w:p>
      </w:tc>
      <w:tc>
        <w:tcPr>
          <w:tcW w:w="6634" w:type="dxa"/>
        </w:tcPr>
        <w:p w:rsidR="00C25CF3" w:rsidRDefault="00C25CF3" w:rsidP="0019293B">
          <w:pPr>
            <w:pStyle w:val="Footer"/>
          </w:pPr>
        </w:p>
      </w:tc>
    </w:tr>
  </w:tbl>
  <w:p w:rsidR="00C25CF3" w:rsidRDefault="00C25CF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25CF3">
      <w:trPr>
        <w:trHeight w:hRule="exact" w:val="740"/>
      </w:trPr>
      <w:tc>
        <w:tcPr>
          <w:tcW w:w="6634" w:type="dxa"/>
        </w:tcPr>
        <w:p w:rsidR="00C25CF3" w:rsidRDefault="00C25CF3">
          <w:pPr>
            <w:pStyle w:val="Footer"/>
            <w:ind w:right="360" w:firstLine="360"/>
          </w:pPr>
        </w:p>
      </w:tc>
      <w:tc>
        <w:tcPr>
          <w:tcW w:w="1644" w:type="dxa"/>
          <w:tcBorders>
            <w:top w:val="single" w:sz="6" w:space="0" w:color="auto"/>
          </w:tcBorders>
        </w:tcPr>
        <w:p w:rsidR="00C25CF3" w:rsidRDefault="00C25CF3">
          <w:pPr>
            <w:pStyle w:val="Footer"/>
          </w:pPr>
          <w:r>
            <w:t>the ‘human capital agenda’</w:t>
          </w:r>
        </w:p>
      </w:tc>
      <w:tc>
        <w:tcPr>
          <w:tcW w:w="510" w:type="dxa"/>
          <w:tcBorders>
            <w:top w:val="single" w:sz="6" w:space="0" w:color="auto"/>
          </w:tcBorders>
        </w:tcPr>
        <w:p w:rsidR="00C25CF3" w:rsidRDefault="00C25CF3">
          <w:pPr>
            <w:pStyle w:val="Footer"/>
            <w:jc w:val="right"/>
          </w:pPr>
          <w:r>
            <w:rPr>
              <w:rStyle w:val="PageNumber"/>
            </w:rPr>
            <w:fldChar w:fldCharType="begin"/>
          </w:r>
          <w:r>
            <w:rPr>
              <w:rStyle w:val="PageNumber"/>
            </w:rPr>
            <w:instrText xml:space="preserve">PAGE  </w:instrText>
          </w:r>
          <w:r>
            <w:rPr>
              <w:rStyle w:val="PageNumber"/>
            </w:rPr>
            <w:fldChar w:fldCharType="separate"/>
          </w:r>
          <w:r w:rsidR="00D03C5C">
            <w:rPr>
              <w:rStyle w:val="PageNumber"/>
              <w:noProof/>
            </w:rPr>
            <w:t>43</w:t>
          </w:r>
          <w:r>
            <w:rPr>
              <w:rStyle w:val="PageNumber"/>
            </w:rPr>
            <w:fldChar w:fldCharType="end"/>
          </w:r>
        </w:p>
      </w:tc>
    </w:tr>
  </w:tbl>
  <w:p w:rsidR="00C25CF3" w:rsidRDefault="00C25CF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CF3" w:rsidRDefault="00C25CF3">
      <w:r>
        <w:separator/>
      </w:r>
    </w:p>
  </w:footnote>
  <w:footnote w:type="continuationSeparator" w:id="0">
    <w:p w:rsidR="00C25CF3" w:rsidRDefault="00C25CF3">
      <w:r>
        <w:continuationSeparator/>
      </w:r>
    </w:p>
  </w:footnote>
  <w:footnote w:id="1">
    <w:p w:rsidR="00C25CF3" w:rsidRDefault="00C25CF3" w:rsidP="004504F9">
      <w:pPr>
        <w:pStyle w:val="FootnoteText"/>
      </w:pPr>
      <w:r w:rsidRPr="00B90CEA">
        <w:rPr>
          <w:rStyle w:val="FootnoteReference"/>
        </w:rPr>
        <w:sym w:font="Symbol" w:char="F02A"/>
      </w:r>
      <w:r w:rsidR="006A6C58">
        <w:tab/>
      </w:r>
      <w:r>
        <w:t xml:space="preserve">The fourth Ian Little Lecture, </w:t>
      </w:r>
      <w:smartTag w:uri="urn:schemas-microsoft-com:office:smarttags" w:element="place">
        <w:smartTag w:uri="urn:schemas-microsoft-com:office:smarttags" w:element="City">
          <w:r>
            <w:t>Melbourne</w:t>
          </w:r>
        </w:smartTag>
      </w:smartTag>
      <w:r>
        <w:t>, 13 April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25CF3" w:rsidTr="0019293B">
      <w:tc>
        <w:tcPr>
          <w:tcW w:w="2155" w:type="dxa"/>
          <w:tcBorders>
            <w:top w:val="single" w:sz="24" w:space="0" w:color="auto"/>
          </w:tcBorders>
        </w:tcPr>
        <w:p w:rsidR="00C25CF3" w:rsidRDefault="00C25CF3" w:rsidP="0019293B">
          <w:pPr>
            <w:pStyle w:val="HeaderEven"/>
          </w:pPr>
        </w:p>
      </w:tc>
      <w:tc>
        <w:tcPr>
          <w:tcW w:w="6634" w:type="dxa"/>
          <w:tcBorders>
            <w:top w:val="single" w:sz="6" w:space="0" w:color="auto"/>
          </w:tcBorders>
        </w:tcPr>
        <w:p w:rsidR="00C25CF3" w:rsidRDefault="00C25CF3" w:rsidP="0019293B">
          <w:pPr>
            <w:pStyle w:val="HeaderEven"/>
          </w:pPr>
        </w:p>
      </w:tc>
    </w:tr>
  </w:tbl>
  <w:p w:rsidR="00C25CF3" w:rsidRDefault="00C25CF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25CF3" w:rsidTr="00E669E2">
      <w:tc>
        <w:tcPr>
          <w:tcW w:w="6634" w:type="dxa"/>
          <w:tcBorders>
            <w:top w:val="single" w:sz="6" w:space="0" w:color="auto"/>
          </w:tcBorders>
        </w:tcPr>
        <w:p w:rsidR="00C25CF3" w:rsidRDefault="00C25CF3" w:rsidP="00E669E2">
          <w:pPr>
            <w:pStyle w:val="HeaderOdd"/>
          </w:pPr>
        </w:p>
      </w:tc>
      <w:tc>
        <w:tcPr>
          <w:tcW w:w="2155" w:type="dxa"/>
          <w:tcBorders>
            <w:top w:val="single" w:sz="24" w:space="0" w:color="auto"/>
          </w:tcBorders>
        </w:tcPr>
        <w:p w:rsidR="00C25CF3" w:rsidRDefault="00C25CF3" w:rsidP="00E669E2">
          <w:pPr>
            <w:pStyle w:val="HeaderOdd"/>
          </w:pPr>
        </w:p>
      </w:tc>
    </w:tr>
  </w:tbl>
  <w:p w:rsidR="00C25CF3" w:rsidRDefault="00C25CF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6ED0D07"/>
    <w:multiLevelType w:val="hybridMultilevel"/>
    <w:tmpl w:val="4E8484CA"/>
    <w:lvl w:ilvl="0" w:tplc="1C203A40">
      <w:start w:val="1"/>
      <w:numFmt w:val="bullet"/>
      <w:lvlText w:val="–"/>
      <w:lvlJc w:val="left"/>
      <w:pPr>
        <w:tabs>
          <w:tab w:val="num" w:pos="1080"/>
        </w:tabs>
        <w:ind w:left="1080" w:hanging="360"/>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2EF76876"/>
    <w:multiLevelType w:val="hybridMultilevel"/>
    <w:tmpl w:val="6BB2F612"/>
    <w:lvl w:ilvl="0" w:tplc="1C203A40">
      <w:start w:val="1"/>
      <w:numFmt w:val="bullet"/>
      <w:lvlText w:val="–"/>
      <w:lvlJc w:val="left"/>
      <w:pPr>
        <w:tabs>
          <w:tab w:val="num" w:pos="1080"/>
        </w:tabs>
        <w:ind w:left="1080" w:hanging="360"/>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6AE3319"/>
    <w:multiLevelType w:val="hybridMultilevel"/>
    <w:tmpl w:val="AB8EDAE2"/>
    <w:lvl w:ilvl="0" w:tplc="1C203A40">
      <w:start w:val="1"/>
      <w:numFmt w:val="bullet"/>
      <w:lvlText w:val="–"/>
      <w:lvlJc w:val="left"/>
      <w:pPr>
        <w:tabs>
          <w:tab w:val="num" w:pos="1080"/>
        </w:tabs>
        <w:ind w:left="1080" w:hanging="360"/>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5"/>
  </w:num>
  <w:num w:numId="4">
    <w:abstractNumId w:val="7"/>
  </w:num>
  <w:num w:numId="5">
    <w:abstractNumId w:val="5"/>
  </w:num>
  <w:num w:numId="6">
    <w:abstractNumId w:val="27"/>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30"/>
  </w:num>
  <w:num w:numId="15">
    <w:abstractNumId w:val="46"/>
  </w:num>
  <w:num w:numId="16">
    <w:abstractNumId w:val="17"/>
  </w:num>
  <w:num w:numId="17">
    <w:abstractNumId w:val="16"/>
  </w:num>
  <w:num w:numId="18">
    <w:abstractNumId w:val="28"/>
  </w:num>
  <w:num w:numId="19">
    <w:abstractNumId w:val="12"/>
  </w:num>
  <w:num w:numId="20">
    <w:abstractNumId w:val="36"/>
  </w:num>
  <w:num w:numId="21">
    <w:abstractNumId w:val="38"/>
  </w:num>
  <w:num w:numId="22">
    <w:abstractNumId w:val="26"/>
  </w:num>
  <w:num w:numId="23">
    <w:abstractNumId w:val="29"/>
  </w:num>
  <w:num w:numId="24">
    <w:abstractNumId w:val="31"/>
  </w:num>
  <w:num w:numId="25">
    <w:abstractNumId w:val="43"/>
  </w:num>
  <w:num w:numId="26">
    <w:abstractNumId w:val="35"/>
  </w:num>
  <w:num w:numId="27">
    <w:abstractNumId w:val="40"/>
  </w:num>
  <w:num w:numId="28">
    <w:abstractNumId w:val="41"/>
  </w:num>
  <w:num w:numId="29">
    <w:abstractNumId w:val="33"/>
  </w:num>
  <w:num w:numId="30">
    <w:abstractNumId w:val="23"/>
  </w:num>
  <w:num w:numId="31">
    <w:abstractNumId w:val="47"/>
  </w:num>
  <w:num w:numId="32">
    <w:abstractNumId w:val="15"/>
  </w:num>
  <w:num w:numId="33">
    <w:abstractNumId w:val="8"/>
  </w:num>
  <w:num w:numId="34">
    <w:abstractNumId w:val="19"/>
  </w:num>
  <w:num w:numId="35">
    <w:abstractNumId w:val="42"/>
  </w:num>
  <w:num w:numId="36">
    <w:abstractNumId w:val="34"/>
  </w:num>
  <w:num w:numId="37">
    <w:abstractNumId w:val="13"/>
  </w:num>
  <w:num w:numId="38">
    <w:abstractNumId w:val="37"/>
  </w:num>
  <w:num w:numId="39">
    <w:abstractNumId w:val="14"/>
  </w:num>
  <w:num w:numId="40">
    <w:abstractNumId w:val="17"/>
  </w:num>
  <w:num w:numId="41">
    <w:abstractNumId w:val="44"/>
  </w:num>
  <w:num w:numId="42">
    <w:abstractNumId w:val="21"/>
  </w:num>
  <w:num w:numId="43">
    <w:abstractNumId w:val="18"/>
  </w:num>
  <w:num w:numId="44">
    <w:abstractNumId w:val="25"/>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20"/>
  </w:num>
  <w:num w:numId="48">
    <w:abstractNumId w:val="24"/>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human capital agenda'"/>
    <w:docVar w:name="ShortReportTitle" w:val="advancing the reform agenda"/>
  </w:docVars>
  <w:rsids>
    <w:rsidRoot w:val="0008647E"/>
    <w:rsid w:val="0001203A"/>
    <w:rsid w:val="0003664B"/>
    <w:rsid w:val="0004111F"/>
    <w:rsid w:val="00044A5A"/>
    <w:rsid w:val="00046A16"/>
    <w:rsid w:val="00060DC5"/>
    <w:rsid w:val="00060F62"/>
    <w:rsid w:val="0007150B"/>
    <w:rsid w:val="000730CE"/>
    <w:rsid w:val="0008647E"/>
    <w:rsid w:val="000938F5"/>
    <w:rsid w:val="00095D90"/>
    <w:rsid w:val="000B601B"/>
    <w:rsid w:val="000C207E"/>
    <w:rsid w:val="000D7838"/>
    <w:rsid w:val="000E2F38"/>
    <w:rsid w:val="000E3004"/>
    <w:rsid w:val="00100E53"/>
    <w:rsid w:val="00110116"/>
    <w:rsid w:val="0011411D"/>
    <w:rsid w:val="00126EB8"/>
    <w:rsid w:val="00136050"/>
    <w:rsid w:val="001363AA"/>
    <w:rsid w:val="00150DAC"/>
    <w:rsid w:val="00151769"/>
    <w:rsid w:val="001526C5"/>
    <w:rsid w:val="0019293B"/>
    <w:rsid w:val="001A3727"/>
    <w:rsid w:val="001C0865"/>
    <w:rsid w:val="001C3ABA"/>
    <w:rsid w:val="001C6445"/>
    <w:rsid w:val="001D35B6"/>
    <w:rsid w:val="001E7BE8"/>
    <w:rsid w:val="001F0248"/>
    <w:rsid w:val="00202C2C"/>
    <w:rsid w:val="002128F9"/>
    <w:rsid w:val="00220819"/>
    <w:rsid w:val="00226C55"/>
    <w:rsid w:val="0022792A"/>
    <w:rsid w:val="002339DD"/>
    <w:rsid w:val="00235A95"/>
    <w:rsid w:val="00242279"/>
    <w:rsid w:val="00245A3A"/>
    <w:rsid w:val="002476F3"/>
    <w:rsid w:val="00256710"/>
    <w:rsid w:val="0026049B"/>
    <w:rsid w:val="00286C78"/>
    <w:rsid w:val="00291B40"/>
    <w:rsid w:val="002B4008"/>
    <w:rsid w:val="002D0E8E"/>
    <w:rsid w:val="002E11C0"/>
    <w:rsid w:val="002F0395"/>
    <w:rsid w:val="002F52C4"/>
    <w:rsid w:val="00301189"/>
    <w:rsid w:val="00316E60"/>
    <w:rsid w:val="003214A2"/>
    <w:rsid w:val="00323E09"/>
    <w:rsid w:val="00333932"/>
    <w:rsid w:val="00337DE9"/>
    <w:rsid w:val="003518AA"/>
    <w:rsid w:val="0035217A"/>
    <w:rsid w:val="00353182"/>
    <w:rsid w:val="00357392"/>
    <w:rsid w:val="003602E1"/>
    <w:rsid w:val="00361D67"/>
    <w:rsid w:val="00371240"/>
    <w:rsid w:val="00374731"/>
    <w:rsid w:val="0039035C"/>
    <w:rsid w:val="003A076E"/>
    <w:rsid w:val="003B3F3C"/>
    <w:rsid w:val="003C1C67"/>
    <w:rsid w:val="003C38B5"/>
    <w:rsid w:val="003C5D99"/>
    <w:rsid w:val="003D3772"/>
    <w:rsid w:val="003D618D"/>
    <w:rsid w:val="003F0789"/>
    <w:rsid w:val="00401882"/>
    <w:rsid w:val="00405859"/>
    <w:rsid w:val="00405BF5"/>
    <w:rsid w:val="004100C8"/>
    <w:rsid w:val="00412ACE"/>
    <w:rsid w:val="00417571"/>
    <w:rsid w:val="00431249"/>
    <w:rsid w:val="00434C19"/>
    <w:rsid w:val="004358AE"/>
    <w:rsid w:val="00443EE2"/>
    <w:rsid w:val="004504F9"/>
    <w:rsid w:val="00450810"/>
    <w:rsid w:val="00452C1B"/>
    <w:rsid w:val="00455568"/>
    <w:rsid w:val="00456D3C"/>
    <w:rsid w:val="00470858"/>
    <w:rsid w:val="00475C93"/>
    <w:rsid w:val="00477144"/>
    <w:rsid w:val="0049459F"/>
    <w:rsid w:val="004A1269"/>
    <w:rsid w:val="004B43AE"/>
    <w:rsid w:val="004C0D38"/>
    <w:rsid w:val="004C1A0C"/>
    <w:rsid w:val="004C30ED"/>
    <w:rsid w:val="005449A0"/>
    <w:rsid w:val="00583C39"/>
    <w:rsid w:val="005909CF"/>
    <w:rsid w:val="00591E71"/>
    <w:rsid w:val="005B4EFA"/>
    <w:rsid w:val="005C4F6C"/>
    <w:rsid w:val="0060220F"/>
    <w:rsid w:val="006064D4"/>
    <w:rsid w:val="00607BF1"/>
    <w:rsid w:val="00611699"/>
    <w:rsid w:val="00623BF1"/>
    <w:rsid w:val="006306F7"/>
    <w:rsid w:val="00630D4D"/>
    <w:rsid w:val="00632A74"/>
    <w:rsid w:val="006865DF"/>
    <w:rsid w:val="006A2F76"/>
    <w:rsid w:val="006A4655"/>
    <w:rsid w:val="006A6C58"/>
    <w:rsid w:val="006B4703"/>
    <w:rsid w:val="006C3F8C"/>
    <w:rsid w:val="006C7038"/>
    <w:rsid w:val="006D5F71"/>
    <w:rsid w:val="006E73EF"/>
    <w:rsid w:val="006F4B38"/>
    <w:rsid w:val="00702BE0"/>
    <w:rsid w:val="00724C7C"/>
    <w:rsid w:val="007516B3"/>
    <w:rsid w:val="00752B20"/>
    <w:rsid w:val="007553B8"/>
    <w:rsid w:val="007604BB"/>
    <w:rsid w:val="00766D43"/>
    <w:rsid w:val="007A21EB"/>
    <w:rsid w:val="007C36C9"/>
    <w:rsid w:val="007D0F23"/>
    <w:rsid w:val="007E01E4"/>
    <w:rsid w:val="007F7107"/>
    <w:rsid w:val="0081030F"/>
    <w:rsid w:val="0082087D"/>
    <w:rsid w:val="00833891"/>
    <w:rsid w:val="00835FCE"/>
    <w:rsid w:val="0086082C"/>
    <w:rsid w:val="00861230"/>
    <w:rsid w:val="00864ADC"/>
    <w:rsid w:val="00880153"/>
    <w:rsid w:val="00880F97"/>
    <w:rsid w:val="0088133A"/>
    <w:rsid w:val="00886CD9"/>
    <w:rsid w:val="00890EDA"/>
    <w:rsid w:val="0089285E"/>
    <w:rsid w:val="0089436C"/>
    <w:rsid w:val="008A1818"/>
    <w:rsid w:val="008A6C10"/>
    <w:rsid w:val="008B37D7"/>
    <w:rsid w:val="008C5307"/>
    <w:rsid w:val="008C692E"/>
    <w:rsid w:val="008D5B3A"/>
    <w:rsid w:val="008F5318"/>
    <w:rsid w:val="008F6CD9"/>
    <w:rsid w:val="008F7A3D"/>
    <w:rsid w:val="009030BF"/>
    <w:rsid w:val="009132BB"/>
    <w:rsid w:val="00914368"/>
    <w:rsid w:val="0092241C"/>
    <w:rsid w:val="00931076"/>
    <w:rsid w:val="009345D9"/>
    <w:rsid w:val="00934B15"/>
    <w:rsid w:val="0093643D"/>
    <w:rsid w:val="00942B62"/>
    <w:rsid w:val="009430C8"/>
    <w:rsid w:val="00956A0C"/>
    <w:rsid w:val="00956BD9"/>
    <w:rsid w:val="00957446"/>
    <w:rsid w:val="00961EFD"/>
    <w:rsid w:val="00962489"/>
    <w:rsid w:val="009723DF"/>
    <w:rsid w:val="00994739"/>
    <w:rsid w:val="009A0EF7"/>
    <w:rsid w:val="009B25BB"/>
    <w:rsid w:val="009C53C4"/>
    <w:rsid w:val="009C5DEE"/>
    <w:rsid w:val="009D1750"/>
    <w:rsid w:val="009D6D28"/>
    <w:rsid w:val="009E0CC6"/>
    <w:rsid w:val="009E55CA"/>
    <w:rsid w:val="009F696D"/>
    <w:rsid w:val="009F6BC6"/>
    <w:rsid w:val="00A17328"/>
    <w:rsid w:val="00A20CBC"/>
    <w:rsid w:val="00A2703A"/>
    <w:rsid w:val="00A33DFF"/>
    <w:rsid w:val="00A35115"/>
    <w:rsid w:val="00A55084"/>
    <w:rsid w:val="00A554AB"/>
    <w:rsid w:val="00A8767F"/>
    <w:rsid w:val="00A94FA6"/>
    <w:rsid w:val="00A95CDA"/>
    <w:rsid w:val="00AA387C"/>
    <w:rsid w:val="00AA6710"/>
    <w:rsid w:val="00AB0681"/>
    <w:rsid w:val="00AE0AAC"/>
    <w:rsid w:val="00B05BBC"/>
    <w:rsid w:val="00B10754"/>
    <w:rsid w:val="00B2789B"/>
    <w:rsid w:val="00B359B8"/>
    <w:rsid w:val="00B36D7E"/>
    <w:rsid w:val="00B517C9"/>
    <w:rsid w:val="00B53E7E"/>
    <w:rsid w:val="00B6342E"/>
    <w:rsid w:val="00B64BBD"/>
    <w:rsid w:val="00B7113F"/>
    <w:rsid w:val="00B85673"/>
    <w:rsid w:val="00B90CEA"/>
    <w:rsid w:val="00B96DB8"/>
    <w:rsid w:val="00BA149B"/>
    <w:rsid w:val="00BA735B"/>
    <w:rsid w:val="00BA73B6"/>
    <w:rsid w:val="00BB2E1B"/>
    <w:rsid w:val="00BB4FCD"/>
    <w:rsid w:val="00BB52CD"/>
    <w:rsid w:val="00BC04AB"/>
    <w:rsid w:val="00BD1258"/>
    <w:rsid w:val="00BD13EA"/>
    <w:rsid w:val="00BD2B66"/>
    <w:rsid w:val="00BD552D"/>
    <w:rsid w:val="00BE3808"/>
    <w:rsid w:val="00BF176C"/>
    <w:rsid w:val="00BF4349"/>
    <w:rsid w:val="00C014F2"/>
    <w:rsid w:val="00C04354"/>
    <w:rsid w:val="00C062E9"/>
    <w:rsid w:val="00C13721"/>
    <w:rsid w:val="00C17CDB"/>
    <w:rsid w:val="00C23F6C"/>
    <w:rsid w:val="00C25CF3"/>
    <w:rsid w:val="00C32254"/>
    <w:rsid w:val="00C41EF3"/>
    <w:rsid w:val="00C43953"/>
    <w:rsid w:val="00C468DC"/>
    <w:rsid w:val="00C51268"/>
    <w:rsid w:val="00C54359"/>
    <w:rsid w:val="00C543F4"/>
    <w:rsid w:val="00C54E70"/>
    <w:rsid w:val="00C6291C"/>
    <w:rsid w:val="00C633CB"/>
    <w:rsid w:val="00C67254"/>
    <w:rsid w:val="00C757A8"/>
    <w:rsid w:val="00C848BB"/>
    <w:rsid w:val="00C8762C"/>
    <w:rsid w:val="00C91D73"/>
    <w:rsid w:val="00CA00F9"/>
    <w:rsid w:val="00CA2961"/>
    <w:rsid w:val="00CB0989"/>
    <w:rsid w:val="00CB50D7"/>
    <w:rsid w:val="00CB697C"/>
    <w:rsid w:val="00CB7177"/>
    <w:rsid w:val="00CC1998"/>
    <w:rsid w:val="00CC4946"/>
    <w:rsid w:val="00CC5748"/>
    <w:rsid w:val="00CD3C23"/>
    <w:rsid w:val="00CE0E94"/>
    <w:rsid w:val="00CE3426"/>
    <w:rsid w:val="00CF17D5"/>
    <w:rsid w:val="00CF621D"/>
    <w:rsid w:val="00D02EFA"/>
    <w:rsid w:val="00D03C5C"/>
    <w:rsid w:val="00D21156"/>
    <w:rsid w:val="00D21FB2"/>
    <w:rsid w:val="00D23C4C"/>
    <w:rsid w:val="00D270A4"/>
    <w:rsid w:val="00D34E1B"/>
    <w:rsid w:val="00D458D1"/>
    <w:rsid w:val="00D508F1"/>
    <w:rsid w:val="00D5418B"/>
    <w:rsid w:val="00D56DDF"/>
    <w:rsid w:val="00D63D73"/>
    <w:rsid w:val="00D66E1E"/>
    <w:rsid w:val="00D75722"/>
    <w:rsid w:val="00DB67C9"/>
    <w:rsid w:val="00DB6F28"/>
    <w:rsid w:val="00DC0C95"/>
    <w:rsid w:val="00DC271C"/>
    <w:rsid w:val="00DC32C1"/>
    <w:rsid w:val="00DD3837"/>
    <w:rsid w:val="00DD6580"/>
    <w:rsid w:val="00E0198D"/>
    <w:rsid w:val="00E03EB9"/>
    <w:rsid w:val="00E112EB"/>
    <w:rsid w:val="00E133FD"/>
    <w:rsid w:val="00E17C72"/>
    <w:rsid w:val="00E301DD"/>
    <w:rsid w:val="00E3099F"/>
    <w:rsid w:val="00E31AA3"/>
    <w:rsid w:val="00E4673F"/>
    <w:rsid w:val="00E61A88"/>
    <w:rsid w:val="00E669E2"/>
    <w:rsid w:val="00E7156A"/>
    <w:rsid w:val="00E75AA7"/>
    <w:rsid w:val="00E76135"/>
    <w:rsid w:val="00ED41D6"/>
    <w:rsid w:val="00EF680F"/>
    <w:rsid w:val="00F056FC"/>
    <w:rsid w:val="00F135D8"/>
    <w:rsid w:val="00F15422"/>
    <w:rsid w:val="00F31299"/>
    <w:rsid w:val="00F3534A"/>
    <w:rsid w:val="00F43AE7"/>
    <w:rsid w:val="00F67021"/>
    <w:rsid w:val="00F85325"/>
    <w:rsid w:val="00F90FD2"/>
    <w:rsid w:val="00FA142F"/>
    <w:rsid w:val="00FA4FA8"/>
    <w:rsid w:val="00FA7567"/>
    <w:rsid w:val="00FC2A39"/>
    <w:rsid w:val="00FD22B1"/>
    <w:rsid w:val="00FE7D40"/>
    <w:rsid w:val="00FF67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03C5C"/>
    <w:rPr>
      <w:sz w:val="26"/>
      <w:szCs w:val="24"/>
    </w:rPr>
  </w:style>
  <w:style w:type="paragraph" w:styleId="Heading1">
    <w:name w:val="heading 1"/>
    <w:basedOn w:val="BodyText"/>
    <w:next w:val="BodyText"/>
    <w:rsid w:val="00D03C5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03C5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03C5C"/>
    <w:pPr>
      <w:spacing w:before="560" w:line="320" w:lineRule="exact"/>
      <w:ind w:left="0" w:firstLine="0"/>
      <w:outlineLvl w:val="2"/>
    </w:pPr>
    <w:rPr>
      <w:sz w:val="26"/>
    </w:rPr>
  </w:style>
  <w:style w:type="paragraph" w:styleId="Heading4">
    <w:name w:val="heading 4"/>
    <w:basedOn w:val="Heading3"/>
    <w:next w:val="BodyText"/>
    <w:qFormat/>
    <w:rsid w:val="00D03C5C"/>
    <w:pPr>
      <w:spacing w:before="480"/>
      <w:outlineLvl w:val="3"/>
    </w:pPr>
    <w:rPr>
      <w:b w:val="0"/>
      <w:i/>
      <w:sz w:val="24"/>
    </w:rPr>
  </w:style>
  <w:style w:type="paragraph" w:styleId="Heading5">
    <w:name w:val="heading 5"/>
    <w:basedOn w:val="Heading4"/>
    <w:next w:val="BodyText"/>
    <w:qFormat/>
    <w:rsid w:val="00D03C5C"/>
    <w:pPr>
      <w:outlineLvl w:val="4"/>
    </w:pPr>
    <w:rPr>
      <w:rFonts w:ascii="Times New Roman" w:hAnsi="Times New Roman"/>
      <w:sz w:val="26"/>
    </w:rPr>
  </w:style>
  <w:style w:type="paragraph" w:styleId="Heading6">
    <w:name w:val="heading 6"/>
    <w:basedOn w:val="BodyText"/>
    <w:next w:val="BodyText"/>
    <w:rsid w:val="00D03C5C"/>
    <w:pPr>
      <w:spacing w:after="60"/>
      <w:jc w:val="left"/>
      <w:outlineLvl w:val="5"/>
    </w:pPr>
    <w:rPr>
      <w:i/>
      <w:sz w:val="22"/>
    </w:rPr>
  </w:style>
  <w:style w:type="paragraph" w:styleId="Heading7">
    <w:name w:val="heading 7"/>
    <w:basedOn w:val="BodyText"/>
    <w:next w:val="BodyText"/>
    <w:rsid w:val="00D03C5C"/>
    <w:pPr>
      <w:spacing w:after="60" w:line="240" w:lineRule="auto"/>
      <w:jc w:val="left"/>
      <w:outlineLvl w:val="6"/>
    </w:pPr>
    <w:rPr>
      <w:rFonts w:ascii="Arial" w:hAnsi="Arial"/>
      <w:sz w:val="20"/>
    </w:rPr>
  </w:style>
  <w:style w:type="paragraph" w:styleId="Heading8">
    <w:name w:val="heading 8"/>
    <w:basedOn w:val="BodyText"/>
    <w:next w:val="BodyText"/>
    <w:rsid w:val="00D03C5C"/>
    <w:pPr>
      <w:spacing w:after="60" w:line="240" w:lineRule="auto"/>
      <w:jc w:val="left"/>
      <w:outlineLvl w:val="7"/>
    </w:pPr>
    <w:rPr>
      <w:rFonts w:ascii="Arial" w:hAnsi="Arial"/>
      <w:i/>
      <w:sz w:val="20"/>
    </w:rPr>
  </w:style>
  <w:style w:type="paragraph" w:styleId="Heading9">
    <w:name w:val="heading 9"/>
    <w:basedOn w:val="BodyText"/>
    <w:next w:val="BodyText"/>
    <w:rsid w:val="00D03C5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03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C5C"/>
  </w:style>
  <w:style w:type="paragraph" w:styleId="BodyText">
    <w:name w:val="Body Text"/>
    <w:link w:val="BodyTextChar"/>
    <w:qFormat/>
    <w:rsid w:val="00D03C5C"/>
    <w:pPr>
      <w:spacing w:before="240" w:line="320" w:lineRule="atLeast"/>
      <w:jc w:val="both"/>
    </w:pPr>
    <w:rPr>
      <w:sz w:val="26"/>
    </w:rPr>
  </w:style>
  <w:style w:type="paragraph" w:styleId="Footer">
    <w:name w:val="footer"/>
    <w:basedOn w:val="BodyText"/>
    <w:semiHidden/>
    <w:rsid w:val="00D03C5C"/>
    <w:pPr>
      <w:spacing w:before="80" w:line="200" w:lineRule="exact"/>
      <w:ind w:right="6"/>
      <w:jc w:val="left"/>
    </w:pPr>
    <w:rPr>
      <w:caps/>
      <w:spacing w:val="-4"/>
      <w:sz w:val="16"/>
    </w:rPr>
  </w:style>
  <w:style w:type="paragraph" w:customStyle="1" w:styleId="FooterEnd">
    <w:name w:val="Footer End"/>
    <w:basedOn w:val="Footer"/>
    <w:rsid w:val="00D03C5C"/>
    <w:pPr>
      <w:spacing w:before="0" w:line="20" w:lineRule="exact"/>
    </w:pPr>
  </w:style>
  <w:style w:type="paragraph" w:styleId="Header">
    <w:name w:val="header"/>
    <w:basedOn w:val="BodyText"/>
    <w:rsid w:val="00D03C5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03C5C"/>
    <w:pPr>
      <w:spacing w:line="20" w:lineRule="exact"/>
    </w:pPr>
    <w:rPr>
      <w:sz w:val="16"/>
    </w:rPr>
  </w:style>
  <w:style w:type="paragraph" w:customStyle="1" w:styleId="HeaderEven">
    <w:name w:val="Header Even"/>
    <w:basedOn w:val="Header"/>
    <w:semiHidden/>
    <w:rsid w:val="00D03C5C"/>
  </w:style>
  <w:style w:type="paragraph" w:customStyle="1" w:styleId="HeaderOdd">
    <w:name w:val="Header Odd"/>
    <w:basedOn w:val="Header"/>
    <w:semiHidden/>
    <w:rsid w:val="00D03C5C"/>
  </w:style>
  <w:style w:type="character" w:styleId="PageNumber">
    <w:name w:val="page number"/>
    <w:basedOn w:val="DefaultParagraphFont"/>
    <w:rsid w:val="00D03C5C"/>
    <w:rPr>
      <w:rFonts w:ascii="Arial" w:hAnsi="Arial"/>
      <w:b/>
      <w:sz w:val="16"/>
    </w:rPr>
  </w:style>
  <w:style w:type="paragraph" w:customStyle="1" w:styleId="Abbreviation">
    <w:name w:val="Abbreviation"/>
    <w:basedOn w:val="BodyText"/>
    <w:rsid w:val="00D03C5C"/>
    <w:pPr>
      <w:spacing w:before="120"/>
      <w:ind w:left="2381" w:hanging="2381"/>
      <w:jc w:val="left"/>
    </w:pPr>
  </w:style>
  <w:style w:type="paragraph" w:customStyle="1" w:styleId="Box">
    <w:name w:val="Box"/>
    <w:basedOn w:val="BodyText"/>
    <w:qFormat/>
    <w:rsid w:val="00D03C5C"/>
    <w:pPr>
      <w:keepNext/>
      <w:spacing w:before="120" w:line="280" w:lineRule="atLeast"/>
    </w:pPr>
    <w:rPr>
      <w:rFonts w:ascii="Arial" w:hAnsi="Arial"/>
      <w:sz w:val="22"/>
    </w:rPr>
  </w:style>
  <w:style w:type="paragraph" w:customStyle="1" w:styleId="BoxContinued">
    <w:name w:val="Box Continued"/>
    <w:basedOn w:val="BodyText"/>
    <w:next w:val="BodyText"/>
    <w:semiHidden/>
    <w:rsid w:val="00D03C5C"/>
    <w:pPr>
      <w:spacing w:before="180" w:line="220" w:lineRule="exact"/>
      <w:jc w:val="right"/>
    </w:pPr>
    <w:rPr>
      <w:rFonts w:ascii="Arial" w:hAnsi="Arial"/>
      <w:sz w:val="18"/>
    </w:rPr>
  </w:style>
  <w:style w:type="paragraph" w:customStyle="1" w:styleId="BoxHeading1">
    <w:name w:val="Box Heading 1"/>
    <w:basedOn w:val="BodyText"/>
    <w:next w:val="Box"/>
    <w:rsid w:val="00D03C5C"/>
    <w:pPr>
      <w:keepNext/>
      <w:spacing w:before="200" w:line="280" w:lineRule="atLeast"/>
    </w:pPr>
    <w:rPr>
      <w:rFonts w:ascii="Arial" w:hAnsi="Arial"/>
      <w:b/>
      <w:sz w:val="22"/>
    </w:rPr>
  </w:style>
  <w:style w:type="paragraph" w:customStyle="1" w:styleId="BoxHeading2">
    <w:name w:val="Box Heading 2"/>
    <w:basedOn w:val="BoxHeading1"/>
    <w:next w:val="Normal"/>
    <w:rsid w:val="00D03C5C"/>
    <w:rPr>
      <w:b w:val="0"/>
      <w:i/>
    </w:rPr>
  </w:style>
  <w:style w:type="paragraph" w:customStyle="1" w:styleId="BoxListBullet">
    <w:name w:val="Box List Bullet"/>
    <w:basedOn w:val="BodyText"/>
    <w:rsid w:val="00D03C5C"/>
    <w:pPr>
      <w:keepNext/>
      <w:numPr>
        <w:numId w:val="1"/>
      </w:numPr>
      <w:spacing w:before="60" w:line="280" w:lineRule="atLeast"/>
    </w:pPr>
    <w:rPr>
      <w:rFonts w:ascii="Arial" w:hAnsi="Arial"/>
      <w:sz w:val="22"/>
    </w:rPr>
  </w:style>
  <w:style w:type="paragraph" w:customStyle="1" w:styleId="BoxListBullet2">
    <w:name w:val="Box List Bullet 2"/>
    <w:basedOn w:val="BodyText"/>
    <w:rsid w:val="00D03C5C"/>
    <w:pPr>
      <w:keepNext/>
      <w:numPr>
        <w:numId w:val="2"/>
      </w:numPr>
      <w:spacing w:before="60" w:line="280" w:lineRule="atLeast"/>
    </w:pPr>
    <w:rPr>
      <w:rFonts w:ascii="Arial" w:hAnsi="Arial"/>
      <w:sz w:val="22"/>
    </w:rPr>
  </w:style>
  <w:style w:type="paragraph" w:customStyle="1" w:styleId="BoxListNumber">
    <w:name w:val="Box List Number"/>
    <w:basedOn w:val="BodyText"/>
    <w:rsid w:val="00D03C5C"/>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D03C5C"/>
    <w:pPr>
      <w:numPr>
        <w:ilvl w:val="1"/>
      </w:numPr>
    </w:pPr>
  </w:style>
  <w:style w:type="paragraph" w:customStyle="1" w:styleId="BoxQuote">
    <w:name w:val="Box Quote"/>
    <w:basedOn w:val="BodyText"/>
    <w:next w:val="Box"/>
    <w:rsid w:val="00D03C5C"/>
    <w:pPr>
      <w:keepNext/>
      <w:spacing w:before="60" w:line="260" w:lineRule="exact"/>
      <w:ind w:left="284"/>
    </w:pPr>
    <w:rPr>
      <w:rFonts w:ascii="Arial" w:hAnsi="Arial"/>
      <w:sz w:val="20"/>
    </w:rPr>
  </w:style>
  <w:style w:type="paragraph" w:customStyle="1" w:styleId="Note">
    <w:name w:val="Note"/>
    <w:basedOn w:val="BodyText"/>
    <w:next w:val="BodyText"/>
    <w:rsid w:val="00D03C5C"/>
    <w:pPr>
      <w:keepLines/>
      <w:spacing w:before="80" w:line="220" w:lineRule="exact"/>
    </w:pPr>
    <w:rPr>
      <w:rFonts w:ascii="Arial" w:hAnsi="Arial"/>
      <w:sz w:val="18"/>
    </w:rPr>
  </w:style>
  <w:style w:type="paragraph" w:customStyle="1" w:styleId="Source">
    <w:name w:val="Source"/>
    <w:basedOn w:val="Note"/>
    <w:next w:val="BodyText"/>
    <w:rsid w:val="00D03C5C"/>
    <w:pPr>
      <w:spacing w:after="120"/>
    </w:pPr>
  </w:style>
  <w:style w:type="paragraph" w:customStyle="1" w:styleId="BoxSource">
    <w:name w:val="Box Source"/>
    <w:basedOn w:val="Source"/>
    <w:next w:val="BodyText"/>
    <w:rsid w:val="00D03C5C"/>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D03C5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03C5C"/>
    <w:pPr>
      <w:spacing w:before="120" w:after="0"/>
      <w:ind w:left="1304" w:hanging="1304"/>
    </w:pPr>
    <w:rPr>
      <w:sz w:val="24"/>
    </w:rPr>
  </w:style>
  <w:style w:type="paragraph" w:customStyle="1" w:styleId="BoxSubtitle">
    <w:name w:val="Box Subtitle"/>
    <w:basedOn w:val="BoxTitle"/>
    <w:next w:val="Normal"/>
    <w:rsid w:val="00D03C5C"/>
    <w:pPr>
      <w:spacing w:after="80" w:line="200" w:lineRule="exact"/>
      <w:ind w:firstLine="0"/>
    </w:pPr>
    <w:rPr>
      <w:b w:val="0"/>
      <w:sz w:val="20"/>
    </w:rPr>
  </w:style>
  <w:style w:type="paragraph" w:customStyle="1" w:styleId="Chapter">
    <w:name w:val="Chapter"/>
    <w:basedOn w:val="Heading1"/>
    <w:next w:val="BodyText"/>
    <w:semiHidden/>
    <w:rsid w:val="00D03C5C"/>
    <w:pPr>
      <w:ind w:left="0" w:firstLine="0"/>
      <w:outlineLvl w:val="9"/>
    </w:pPr>
  </w:style>
  <w:style w:type="paragraph" w:customStyle="1" w:styleId="ChapterSummary">
    <w:name w:val="Chapter Summary"/>
    <w:basedOn w:val="BodyText"/>
    <w:rsid w:val="00D03C5C"/>
    <w:pPr>
      <w:ind w:left="907"/>
    </w:pPr>
    <w:rPr>
      <w:rFonts w:ascii="Arial" w:hAnsi="Arial"/>
      <w:b/>
      <w:sz w:val="22"/>
    </w:rPr>
  </w:style>
  <w:style w:type="character" w:styleId="CommentReference">
    <w:name w:val="annotation reference"/>
    <w:basedOn w:val="DefaultParagraphFont"/>
    <w:semiHidden/>
    <w:rsid w:val="00D03C5C"/>
    <w:rPr>
      <w:b/>
      <w:vanish/>
      <w:color w:val="FF00FF"/>
      <w:sz w:val="20"/>
    </w:rPr>
  </w:style>
  <w:style w:type="paragraph" w:styleId="CommentText">
    <w:name w:val="annotation text"/>
    <w:basedOn w:val="Normal"/>
    <w:semiHidden/>
    <w:rsid w:val="00D03C5C"/>
    <w:pPr>
      <w:spacing w:before="120" w:line="240" w:lineRule="atLeast"/>
      <w:ind w:left="567" w:hanging="567"/>
    </w:pPr>
    <w:rPr>
      <w:sz w:val="20"/>
    </w:rPr>
  </w:style>
  <w:style w:type="paragraph" w:customStyle="1" w:styleId="Continued">
    <w:name w:val="Continued"/>
    <w:basedOn w:val="BoxContinued"/>
    <w:next w:val="BodyText"/>
    <w:rsid w:val="00D03C5C"/>
  </w:style>
  <w:style w:type="character" w:customStyle="1" w:styleId="DocumentInfo">
    <w:name w:val="Document Info"/>
    <w:basedOn w:val="DefaultParagraphFont"/>
    <w:semiHidden/>
    <w:rsid w:val="00D03C5C"/>
    <w:rPr>
      <w:rFonts w:ascii="Arial" w:hAnsi="Arial"/>
      <w:sz w:val="14"/>
    </w:rPr>
  </w:style>
  <w:style w:type="character" w:customStyle="1" w:styleId="DraftingNote">
    <w:name w:val="Drafting Note"/>
    <w:basedOn w:val="DefaultParagraphFont"/>
    <w:rsid w:val="00D03C5C"/>
    <w:rPr>
      <w:b/>
      <w:color w:val="FF0000"/>
      <w:sz w:val="24"/>
      <w:u w:val="dotted"/>
    </w:rPr>
  </w:style>
  <w:style w:type="paragraph" w:customStyle="1" w:styleId="Figure">
    <w:name w:val="Figure"/>
    <w:basedOn w:val="BodyText"/>
    <w:rsid w:val="00D03C5C"/>
    <w:pPr>
      <w:keepNext/>
      <w:spacing w:before="120" w:after="120" w:line="240" w:lineRule="atLeast"/>
      <w:jc w:val="center"/>
    </w:pPr>
  </w:style>
  <w:style w:type="paragraph" w:customStyle="1" w:styleId="FigureTitle">
    <w:name w:val="Figure Title"/>
    <w:basedOn w:val="Caption"/>
    <w:next w:val="Subtitle"/>
    <w:rsid w:val="00D03C5C"/>
    <w:rPr>
      <w:sz w:val="24"/>
    </w:rPr>
  </w:style>
  <w:style w:type="paragraph" w:styleId="Subtitle">
    <w:name w:val="Subtitle"/>
    <w:basedOn w:val="Caption"/>
    <w:link w:val="SubtitleChar"/>
    <w:rsid w:val="00D03C5C"/>
    <w:pPr>
      <w:spacing w:before="0" w:line="200" w:lineRule="exact"/>
      <w:ind w:firstLine="0"/>
    </w:pPr>
    <w:rPr>
      <w:b w:val="0"/>
      <w:sz w:val="20"/>
    </w:rPr>
  </w:style>
  <w:style w:type="paragraph" w:customStyle="1" w:styleId="Finding">
    <w:name w:val="Finding"/>
    <w:basedOn w:val="BodyText"/>
    <w:rsid w:val="00D03C5C"/>
    <w:pPr>
      <w:keepLines/>
      <w:spacing w:before="180"/>
    </w:pPr>
    <w:rPr>
      <w:i/>
    </w:rPr>
  </w:style>
  <w:style w:type="paragraph" w:customStyle="1" w:styleId="FindingBullet">
    <w:name w:val="Finding Bullet"/>
    <w:basedOn w:val="Finding"/>
    <w:rsid w:val="00D03C5C"/>
    <w:pPr>
      <w:numPr>
        <w:numId w:val="3"/>
      </w:numPr>
      <w:spacing w:before="80"/>
    </w:pPr>
  </w:style>
  <w:style w:type="paragraph" w:customStyle="1" w:styleId="FindingNoTitle">
    <w:name w:val="Finding NoTitle"/>
    <w:basedOn w:val="Finding"/>
    <w:rsid w:val="00D03C5C"/>
    <w:pPr>
      <w:spacing w:before="240"/>
    </w:pPr>
  </w:style>
  <w:style w:type="paragraph" w:customStyle="1" w:styleId="RecTitle">
    <w:name w:val="Rec Title"/>
    <w:basedOn w:val="BodyText"/>
    <w:next w:val="Normal"/>
    <w:rsid w:val="00D03C5C"/>
    <w:pPr>
      <w:keepNext/>
      <w:keepLines/>
    </w:pPr>
    <w:rPr>
      <w:caps/>
      <w:sz w:val="20"/>
    </w:rPr>
  </w:style>
  <w:style w:type="paragraph" w:customStyle="1" w:styleId="FindingTitle">
    <w:name w:val="Finding Title"/>
    <w:basedOn w:val="RecTitle"/>
    <w:next w:val="Finding"/>
    <w:rsid w:val="00D03C5C"/>
    <w:pPr>
      <w:framePr w:wrap="notBeside" w:hAnchor="text"/>
    </w:pPr>
  </w:style>
  <w:style w:type="character" w:styleId="FootnoteReference">
    <w:name w:val="footnote reference"/>
    <w:basedOn w:val="DefaultParagraphFont"/>
    <w:semiHidden/>
    <w:rsid w:val="00D03C5C"/>
    <w:rPr>
      <w:rFonts w:ascii="Times New Roman" w:hAnsi="Times New Roman"/>
      <w:position w:val="6"/>
      <w:sz w:val="22"/>
      <w:vertAlign w:val="baseline"/>
    </w:rPr>
  </w:style>
  <w:style w:type="paragraph" w:styleId="FootnoteText">
    <w:name w:val="footnote text"/>
    <w:basedOn w:val="BodyText"/>
    <w:rsid w:val="00D03C5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03C5C"/>
    <w:pPr>
      <w:spacing w:before="360" w:after="120"/>
    </w:pPr>
    <w:rPr>
      <w:rFonts w:ascii="Arial" w:hAnsi="Arial"/>
      <w:sz w:val="24"/>
    </w:rPr>
  </w:style>
  <w:style w:type="paragraph" w:customStyle="1" w:styleId="Jurisdictioncommentsbodytext">
    <w:name w:val="Jurisdiction comments body text"/>
    <w:rsid w:val="00D03C5C"/>
    <w:pPr>
      <w:spacing w:after="140"/>
      <w:jc w:val="both"/>
    </w:pPr>
    <w:rPr>
      <w:rFonts w:ascii="Arial" w:hAnsi="Arial"/>
      <w:sz w:val="24"/>
      <w:lang w:eastAsia="en-US"/>
    </w:rPr>
  </w:style>
  <w:style w:type="paragraph" w:customStyle="1" w:styleId="Jurisdictioncommentsheading">
    <w:name w:val="Jurisdiction comments heading"/>
    <w:rsid w:val="00D03C5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03C5C"/>
    <w:pPr>
      <w:numPr>
        <w:numId w:val="4"/>
      </w:numPr>
      <w:spacing w:after="140"/>
      <w:jc w:val="both"/>
    </w:pPr>
    <w:rPr>
      <w:rFonts w:ascii="Arial" w:hAnsi="Arial"/>
      <w:sz w:val="24"/>
      <w:lang w:eastAsia="en-US"/>
    </w:rPr>
  </w:style>
  <w:style w:type="paragraph" w:styleId="ListBullet">
    <w:name w:val="List Bullet"/>
    <w:basedOn w:val="BodyText"/>
    <w:rsid w:val="00D03C5C"/>
    <w:pPr>
      <w:numPr>
        <w:numId w:val="6"/>
      </w:numPr>
      <w:spacing w:before="120"/>
    </w:pPr>
  </w:style>
  <w:style w:type="paragraph" w:styleId="ListBullet2">
    <w:name w:val="List Bullet 2"/>
    <w:basedOn w:val="BodyText"/>
    <w:rsid w:val="00D03C5C"/>
    <w:pPr>
      <w:numPr>
        <w:numId w:val="8"/>
      </w:numPr>
      <w:spacing w:before="120"/>
    </w:pPr>
  </w:style>
  <w:style w:type="paragraph" w:styleId="ListBullet3">
    <w:name w:val="List Bullet 3"/>
    <w:basedOn w:val="BodyText"/>
    <w:rsid w:val="00D03C5C"/>
    <w:pPr>
      <w:numPr>
        <w:numId w:val="10"/>
      </w:numPr>
      <w:spacing w:before="120"/>
    </w:pPr>
  </w:style>
  <w:style w:type="paragraph" w:styleId="ListNumber">
    <w:name w:val="List Number"/>
    <w:basedOn w:val="BodyText"/>
    <w:rsid w:val="00D03C5C"/>
    <w:pPr>
      <w:numPr>
        <w:numId w:val="32"/>
      </w:numPr>
      <w:spacing w:before="120"/>
    </w:pPr>
  </w:style>
  <w:style w:type="paragraph" w:styleId="ListNumber2">
    <w:name w:val="List Number 2"/>
    <w:basedOn w:val="ListNumber"/>
    <w:rsid w:val="00D03C5C"/>
    <w:pPr>
      <w:numPr>
        <w:ilvl w:val="1"/>
      </w:numPr>
    </w:pPr>
  </w:style>
  <w:style w:type="paragraph" w:styleId="ListNumber3">
    <w:name w:val="List Number 3"/>
    <w:basedOn w:val="ListNumber2"/>
    <w:rsid w:val="00D03C5C"/>
    <w:pPr>
      <w:numPr>
        <w:ilvl w:val="2"/>
      </w:numPr>
    </w:pPr>
  </w:style>
  <w:style w:type="character" w:customStyle="1" w:styleId="NoteLabel">
    <w:name w:val="Note Label"/>
    <w:basedOn w:val="DefaultParagraphFont"/>
    <w:rsid w:val="00D03C5C"/>
    <w:rPr>
      <w:rFonts w:ascii="Arial" w:hAnsi="Arial"/>
      <w:b/>
      <w:position w:val="6"/>
      <w:sz w:val="18"/>
    </w:rPr>
  </w:style>
  <w:style w:type="paragraph" w:customStyle="1" w:styleId="PartDivider">
    <w:name w:val="Part Divider"/>
    <w:basedOn w:val="BodyText"/>
    <w:next w:val="BodyText"/>
    <w:semiHidden/>
    <w:rsid w:val="00D03C5C"/>
    <w:pPr>
      <w:spacing w:before="0" w:line="40" w:lineRule="exact"/>
      <w:jc w:val="right"/>
    </w:pPr>
    <w:rPr>
      <w:smallCaps/>
      <w:sz w:val="16"/>
    </w:rPr>
  </w:style>
  <w:style w:type="paragraph" w:customStyle="1" w:styleId="PartNumber">
    <w:name w:val="Part Number"/>
    <w:basedOn w:val="BodyText"/>
    <w:next w:val="BodyText"/>
    <w:semiHidden/>
    <w:rsid w:val="00D03C5C"/>
    <w:pPr>
      <w:spacing w:before="4000" w:line="320" w:lineRule="exact"/>
      <w:ind w:left="6634"/>
      <w:jc w:val="right"/>
    </w:pPr>
    <w:rPr>
      <w:smallCaps/>
      <w:spacing w:val="60"/>
      <w:sz w:val="32"/>
    </w:rPr>
  </w:style>
  <w:style w:type="paragraph" w:customStyle="1" w:styleId="PartTitle">
    <w:name w:val="Part Title"/>
    <w:basedOn w:val="BodyText"/>
    <w:semiHidden/>
    <w:rsid w:val="00D03C5C"/>
    <w:pPr>
      <w:spacing w:before="160" w:after="1360" w:line="520" w:lineRule="exact"/>
      <w:ind w:right="2381"/>
      <w:jc w:val="right"/>
    </w:pPr>
    <w:rPr>
      <w:smallCaps/>
      <w:sz w:val="52"/>
    </w:rPr>
  </w:style>
  <w:style w:type="paragraph" w:styleId="Quote">
    <w:name w:val="Quote"/>
    <w:basedOn w:val="BodyText"/>
    <w:next w:val="BodyText"/>
    <w:qFormat/>
    <w:rsid w:val="00D03C5C"/>
    <w:pPr>
      <w:spacing w:before="120" w:line="280" w:lineRule="exact"/>
      <w:ind w:left="340"/>
    </w:pPr>
    <w:rPr>
      <w:sz w:val="24"/>
    </w:rPr>
  </w:style>
  <w:style w:type="paragraph" w:customStyle="1" w:styleId="QuoteBullet">
    <w:name w:val="Quote Bullet"/>
    <w:basedOn w:val="Quote"/>
    <w:rsid w:val="00D03C5C"/>
    <w:pPr>
      <w:numPr>
        <w:numId w:val="14"/>
      </w:numPr>
    </w:pPr>
  </w:style>
  <w:style w:type="paragraph" w:customStyle="1" w:styleId="Rec">
    <w:name w:val="Rec"/>
    <w:basedOn w:val="BodyText"/>
    <w:rsid w:val="00D03C5C"/>
    <w:pPr>
      <w:keepLines/>
      <w:spacing w:before="180"/>
    </w:pPr>
    <w:rPr>
      <w:b/>
      <w:i/>
    </w:rPr>
  </w:style>
  <w:style w:type="paragraph" w:customStyle="1" w:styleId="RecBullet">
    <w:name w:val="Rec Bullet"/>
    <w:basedOn w:val="Rec"/>
    <w:rsid w:val="00D03C5C"/>
    <w:pPr>
      <w:numPr>
        <w:numId w:val="15"/>
      </w:numPr>
      <w:spacing w:before="80"/>
    </w:pPr>
  </w:style>
  <w:style w:type="paragraph" w:customStyle="1" w:styleId="RecB">
    <w:name w:val="RecB"/>
    <w:basedOn w:val="Normal"/>
    <w:rsid w:val="00D03C5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03C5C"/>
    <w:pPr>
      <w:numPr>
        <w:numId w:val="16"/>
      </w:numPr>
      <w:spacing w:before="80"/>
    </w:pPr>
  </w:style>
  <w:style w:type="paragraph" w:customStyle="1" w:styleId="RecBNoTitle">
    <w:name w:val="RecB NoTitle"/>
    <w:basedOn w:val="RecB"/>
    <w:rsid w:val="00D03C5C"/>
    <w:pPr>
      <w:spacing w:before="240"/>
    </w:pPr>
  </w:style>
  <w:style w:type="paragraph" w:customStyle="1" w:styleId="Reference">
    <w:name w:val="Reference"/>
    <w:basedOn w:val="BodyText"/>
    <w:rsid w:val="00D03C5C"/>
    <w:pPr>
      <w:spacing w:before="120"/>
      <w:ind w:left="340" w:hanging="340"/>
    </w:pPr>
  </w:style>
  <w:style w:type="paragraph" w:customStyle="1" w:styleId="SequenceInfo">
    <w:name w:val="Sequence Info"/>
    <w:basedOn w:val="BodyText"/>
    <w:semiHidden/>
    <w:rsid w:val="00D03C5C"/>
    <w:rPr>
      <w:vanish/>
      <w:sz w:val="16"/>
    </w:rPr>
  </w:style>
  <w:style w:type="paragraph" w:customStyle="1" w:styleId="SideNote">
    <w:name w:val="Side Note"/>
    <w:basedOn w:val="BodyText"/>
    <w:next w:val="BodyText"/>
    <w:semiHidden/>
    <w:rsid w:val="00D03C5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03C5C"/>
    <w:pPr>
      <w:framePr w:wrap="around"/>
      <w:numPr>
        <w:numId w:val="17"/>
      </w:numPr>
      <w:tabs>
        <w:tab w:val="left" w:pos="227"/>
      </w:tabs>
    </w:pPr>
  </w:style>
  <w:style w:type="paragraph" w:customStyle="1" w:styleId="SideNoteGraphic">
    <w:name w:val="Side Note Graphic"/>
    <w:basedOn w:val="SideNote"/>
    <w:next w:val="BodyText"/>
    <w:semiHidden/>
    <w:rsid w:val="00D03C5C"/>
    <w:pPr>
      <w:framePr w:wrap="around"/>
    </w:pPr>
  </w:style>
  <w:style w:type="paragraph" w:customStyle="1" w:styleId="TableBodyText">
    <w:name w:val="Table Body Text"/>
    <w:basedOn w:val="BodyText"/>
    <w:rsid w:val="00D03C5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03C5C"/>
    <w:pPr>
      <w:numPr>
        <w:numId w:val="18"/>
      </w:numPr>
      <w:jc w:val="left"/>
    </w:pPr>
  </w:style>
  <w:style w:type="paragraph" w:customStyle="1" w:styleId="TableColumnHeading">
    <w:name w:val="Table Column Heading"/>
    <w:basedOn w:val="TableBodyText"/>
    <w:rsid w:val="00D03C5C"/>
    <w:pPr>
      <w:spacing w:before="80" w:after="80"/>
    </w:pPr>
    <w:rPr>
      <w:i/>
    </w:rPr>
  </w:style>
  <w:style w:type="paragraph" w:styleId="TOC2">
    <w:name w:val="toc 2"/>
    <w:basedOn w:val="BodyText"/>
    <w:semiHidden/>
    <w:rsid w:val="00D03C5C"/>
    <w:pPr>
      <w:tabs>
        <w:tab w:val="right" w:pos="8789"/>
      </w:tabs>
      <w:ind w:left="510" w:right="851" w:hanging="510"/>
      <w:jc w:val="left"/>
    </w:pPr>
    <w:rPr>
      <w:b/>
    </w:rPr>
  </w:style>
  <w:style w:type="paragraph" w:styleId="TOC3">
    <w:name w:val="toc 3"/>
    <w:basedOn w:val="TOC2"/>
    <w:semiHidden/>
    <w:rsid w:val="00D03C5C"/>
    <w:pPr>
      <w:spacing w:before="60"/>
      <w:ind w:left="1190" w:hanging="680"/>
    </w:pPr>
    <w:rPr>
      <w:b w:val="0"/>
    </w:rPr>
  </w:style>
  <w:style w:type="paragraph" w:styleId="TableofFigures">
    <w:name w:val="table of figures"/>
    <w:basedOn w:val="TOC3"/>
    <w:next w:val="BodyText"/>
    <w:semiHidden/>
    <w:rsid w:val="00D03C5C"/>
    <w:pPr>
      <w:ind w:left="737" w:hanging="737"/>
    </w:pPr>
  </w:style>
  <w:style w:type="paragraph" w:customStyle="1" w:styleId="TableTitle">
    <w:name w:val="Table Title"/>
    <w:basedOn w:val="Caption"/>
    <w:next w:val="Subtitle"/>
    <w:rsid w:val="00D03C5C"/>
    <w:rPr>
      <w:sz w:val="24"/>
    </w:rPr>
  </w:style>
  <w:style w:type="paragraph" w:customStyle="1" w:styleId="TableUnitsRow">
    <w:name w:val="Table Units Row"/>
    <w:basedOn w:val="TableBodyText"/>
    <w:rsid w:val="00D03C5C"/>
    <w:pPr>
      <w:spacing w:before="80" w:after="80"/>
    </w:pPr>
  </w:style>
  <w:style w:type="paragraph" w:styleId="TOC1">
    <w:name w:val="toc 1"/>
    <w:basedOn w:val="Normal"/>
    <w:next w:val="TOC2"/>
    <w:semiHidden/>
    <w:rsid w:val="00D03C5C"/>
    <w:pPr>
      <w:tabs>
        <w:tab w:val="right" w:pos="8789"/>
      </w:tabs>
      <w:spacing w:before="480" w:after="60" w:line="320" w:lineRule="exact"/>
      <w:ind w:left="1191" w:right="851" w:hanging="1191"/>
    </w:pPr>
    <w:rPr>
      <w:b/>
      <w:caps/>
    </w:rPr>
  </w:style>
  <w:style w:type="paragraph" w:styleId="TOC4">
    <w:name w:val="toc 4"/>
    <w:basedOn w:val="TOC3"/>
    <w:semiHidden/>
    <w:rsid w:val="00D03C5C"/>
    <w:pPr>
      <w:ind w:left="1191" w:firstLine="0"/>
    </w:pPr>
  </w:style>
  <w:style w:type="paragraph" w:styleId="BalloonText">
    <w:name w:val="Balloon Text"/>
    <w:basedOn w:val="Normal"/>
    <w:link w:val="BalloonTextChar"/>
    <w:rsid w:val="00D03C5C"/>
    <w:rPr>
      <w:rFonts w:ascii="Tahoma" w:hAnsi="Tahoma" w:cs="Tahoma"/>
      <w:sz w:val="16"/>
      <w:szCs w:val="16"/>
    </w:rPr>
  </w:style>
  <w:style w:type="paragraph" w:styleId="CommentSubject">
    <w:name w:val="annotation subject"/>
    <w:basedOn w:val="CommentText"/>
    <w:next w:val="CommentText"/>
    <w:semiHidden/>
    <w:rsid w:val="008A1818"/>
    <w:pPr>
      <w:spacing w:before="0" w:line="240" w:lineRule="auto"/>
      <w:ind w:left="0" w:firstLine="0"/>
    </w:pPr>
    <w:rPr>
      <w:b/>
      <w:bCs/>
      <w:szCs w:val="20"/>
    </w:rPr>
  </w:style>
  <w:style w:type="character" w:customStyle="1" w:styleId="BodyTextChar">
    <w:name w:val="Body Text Char"/>
    <w:basedOn w:val="DefaultParagraphFont"/>
    <w:link w:val="BodyText"/>
    <w:rsid w:val="000D7838"/>
    <w:rPr>
      <w:sz w:val="26"/>
    </w:rPr>
  </w:style>
  <w:style w:type="paragraph" w:customStyle="1" w:styleId="BoxSpaceAbove">
    <w:name w:val="Box Space Above"/>
    <w:basedOn w:val="BodyText"/>
    <w:rsid w:val="00D03C5C"/>
    <w:pPr>
      <w:keepNext/>
      <w:spacing w:before="360" w:line="80" w:lineRule="exact"/>
      <w:jc w:val="left"/>
    </w:pPr>
  </w:style>
  <w:style w:type="paragraph" w:customStyle="1" w:styleId="RecBBullet2">
    <w:name w:val="RecB Bullet 2"/>
    <w:basedOn w:val="ListBullet2"/>
    <w:semiHidden/>
    <w:rsid w:val="00D03C5C"/>
    <w:pPr>
      <w:pBdr>
        <w:left w:val="single" w:sz="24" w:space="29" w:color="C0C0C0"/>
      </w:pBdr>
    </w:pPr>
    <w:rPr>
      <w:b/>
      <w:i/>
    </w:rPr>
  </w:style>
  <w:style w:type="character" w:customStyle="1" w:styleId="BalloonTextChar">
    <w:name w:val="Balloon Text Char"/>
    <w:basedOn w:val="DefaultParagraphFont"/>
    <w:link w:val="BalloonText"/>
    <w:rsid w:val="00D03C5C"/>
    <w:rPr>
      <w:rFonts w:ascii="Tahoma" w:hAnsi="Tahoma" w:cs="Tahoma"/>
      <w:sz w:val="16"/>
      <w:szCs w:val="16"/>
    </w:rPr>
  </w:style>
  <w:style w:type="character" w:customStyle="1" w:styleId="SubtitleChar">
    <w:name w:val="Subtitle Char"/>
    <w:basedOn w:val="DefaultParagraphFont"/>
    <w:link w:val="Subtitle"/>
    <w:rsid w:val="00D03C5C"/>
    <w:rPr>
      <w:rFonts w:ascii="Arial" w:hAnsi="Arial"/>
      <w:szCs w:val="24"/>
    </w:rPr>
  </w:style>
  <w:style w:type="paragraph" w:customStyle="1" w:styleId="BoxListBullet3">
    <w:name w:val="Box List Bullet 3"/>
    <w:basedOn w:val="ListBullet3"/>
    <w:rsid w:val="00D03C5C"/>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03C5C"/>
    <w:rPr>
      <w:i/>
      <w:iCs/>
    </w:rPr>
  </w:style>
  <w:style w:type="paragraph" w:customStyle="1" w:styleId="BoxQuoteBullet">
    <w:name w:val="Box Quote Bullet"/>
    <w:basedOn w:val="BoxQuote"/>
    <w:next w:val="Box"/>
    <w:rsid w:val="00D03C5C"/>
    <w:pPr>
      <w:numPr>
        <w:numId w:val="47"/>
      </w:numPr>
      <w:ind w:left="568" w:hanging="284"/>
    </w:pPr>
  </w:style>
  <w:style w:type="paragraph" w:customStyle="1" w:styleId="InformationRequestBullet">
    <w:name w:val="Information Request Bullet"/>
    <w:basedOn w:val="ListBullet"/>
    <w:next w:val="BodyText"/>
    <w:rsid w:val="00D03C5C"/>
    <w:pPr>
      <w:numPr>
        <w:numId w:val="48"/>
      </w:numPr>
      <w:ind w:left="340" w:hanging="340"/>
    </w:pPr>
    <w:rPr>
      <w:rFonts w:ascii="Arial" w:hAnsi="Arial"/>
      <w:i/>
      <w:sz w:val="24"/>
    </w:rPr>
  </w:style>
  <w:style w:type="paragraph" w:customStyle="1" w:styleId="BoxSpaceBelow">
    <w:name w:val="Box Space Below"/>
    <w:basedOn w:val="Box"/>
    <w:rsid w:val="00D03C5C"/>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03C5C"/>
    <w:rPr>
      <w:sz w:val="26"/>
      <w:szCs w:val="24"/>
    </w:rPr>
  </w:style>
  <w:style w:type="paragraph" w:styleId="Heading1">
    <w:name w:val="heading 1"/>
    <w:basedOn w:val="BodyText"/>
    <w:next w:val="BodyText"/>
    <w:rsid w:val="00D03C5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03C5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03C5C"/>
    <w:pPr>
      <w:spacing w:before="560" w:line="320" w:lineRule="exact"/>
      <w:ind w:left="0" w:firstLine="0"/>
      <w:outlineLvl w:val="2"/>
    </w:pPr>
    <w:rPr>
      <w:sz w:val="26"/>
    </w:rPr>
  </w:style>
  <w:style w:type="paragraph" w:styleId="Heading4">
    <w:name w:val="heading 4"/>
    <w:basedOn w:val="Heading3"/>
    <w:next w:val="BodyText"/>
    <w:qFormat/>
    <w:rsid w:val="00D03C5C"/>
    <w:pPr>
      <w:spacing w:before="480"/>
      <w:outlineLvl w:val="3"/>
    </w:pPr>
    <w:rPr>
      <w:b w:val="0"/>
      <w:i/>
      <w:sz w:val="24"/>
    </w:rPr>
  </w:style>
  <w:style w:type="paragraph" w:styleId="Heading5">
    <w:name w:val="heading 5"/>
    <w:basedOn w:val="Heading4"/>
    <w:next w:val="BodyText"/>
    <w:qFormat/>
    <w:rsid w:val="00D03C5C"/>
    <w:pPr>
      <w:outlineLvl w:val="4"/>
    </w:pPr>
    <w:rPr>
      <w:rFonts w:ascii="Times New Roman" w:hAnsi="Times New Roman"/>
      <w:sz w:val="26"/>
    </w:rPr>
  </w:style>
  <w:style w:type="paragraph" w:styleId="Heading6">
    <w:name w:val="heading 6"/>
    <w:basedOn w:val="BodyText"/>
    <w:next w:val="BodyText"/>
    <w:rsid w:val="00D03C5C"/>
    <w:pPr>
      <w:spacing w:after="60"/>
      <w:jc w:val="left"/>
      <w:outlineLvl w:val="5"/>
    </w:pPr>
    <w:rPr>
      <w:i/>
      <w:sz w:val="22"/>
    </w:rPr>
  </w:style>
  <w:style w:type="paragraph" w:styleId="Heading7">
    <w:name w:val="heading 7"/>
    <w:basedOn w:val="BodyText"/>
    <w:next w:val="BodyText"/>
    <w:rsid w:val="00D03C5C"/>
    <w:pPr>
      <w:spacing w:after="60" w:line="240" w:lineRule="auto"/>
      <w:jc w:val="left"/>
      <w:outlineLvl w:val="6"/>
    </w:pPr>
    <w:rPr>
      <w:rFonts w:ascii="Arial" w:hAnsi="Arial"/>
      <w:sz w:val="20"/>
    </w:rPr>
  </w:style>
  <w:style w:type="paragraph" w:styleId="Heading8">
    <w:name w:val="heading 8"/>
    <w:basedOn w:val="BodyText"/>
    <w:next w:val="BodyText"/>
    <w:rsid w:val="00D03C5C"/>
    <w:pPr>
      <w:spacing w:after="60" w:line="240" w:lineRule="auto"/>
      <w:jc w:val="left"/>
      <w:outlineLvl w:val="7"/>
    </w:pPr>
    <w:rPr>
      <w:rFonts w:ascii="Arial" w:hAnsi="Arial"/>
      <w:i/>
      <w:sz w:val="20"/>
    </w:rPr>
  </w:style>
  <w:style w:type="paragraph" w:styleId="Heading9">
    <w:name w:val="heading 9"/>
    <w:basedOn w:val="BodyText"/>
    <w:next w:val="BodyText"/>
    <w:rsid w:val="00D03C5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03C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C5C"/>
  </w:style>
  <w:style w:type="paragraph" w:styleId="BodyText">
    <w:name w:val="Body Text"/>
    <w:link w:val="BodyTextChar"/>
    <w:qFormat/>
    <w:rsid w:val="00D03C5C"/>
    <w:pPr>
      <w:spacing w:before="240" w:line="320" w:lineRule="atLeast"/>
      <w:jc w:val="both"/>
    </w:pPr>
    <w:rPr>
      <w:sz w:val="26"/>
    </w:rPr>
  </w:style>
  <w:style w:type="paragraph" w:styleId="Footer">
    <w:name w:val="footer"/>
    <w:basedOn w:val="BodyText"/>
    <w:semiHidden/>
    <w:rsid w:val="00D03C5C"/>
    <w:pPr>
      <w:spacing w:before="80" w:line="200" w:lineRule="exact"/>
      <w:ind w:right="6"/>
      <w:jc w:val="left"/>
    </w:pPr>
    <w:rPr>
      <w:caps/>
      <w:spacing w:val="-4"/>
      <w:sz w:val="16"/>
    </w:rPr>
  </w:style>
  <w:style w:type="paragraph" w:customStyle="1" w:styleId="FooterEnd">
    <w:name w:val="Footer End"/>
    <w:basedOn w:val="Footer"/>
    <w:rsid w:val="00D03C5C"/>
    <w:pPr>
      <w:spacing w:before="0" w:line="20" w:lineRule="exact"/>
    </w:pPr>
  </w:style>
  <w:style w:type="paragraph" w:styleId="Header">
    <w:name w:val="header"/>
    <w:basedOn w:val="BodyText"/>
    <w:rsid w:val="00D03C5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03C5C"/>
    <w:pPr>
      <w:spacing w:line="20" w:lineRule="exact"/>
    </w:pPr>
    <w:rPr>
      <w:sz w:val="16"/>
    </w:rPr>
  </w:style>
  <w:style w:type="paragraph" w:customStyle="1" w:styleId="HeaderEven">
    <w:name w:val="Header Even"/>
    <w:basedOn w:val="Header"/>
    <w:semiHidden/>
    <w:rsid w:val="00D03C5C"/>
  </w:style>
  <w:style w:type="paragraph" w:customStyle="1" w:styleId="HeaderOdd">
    <w:name w:val="Header Odd"/>
    <w:basedOn w:val="Header"/>
    <w:semiHidden/>
    <w:rsid w:val="00D03C5C"/>
  </w:style>
  <w:style w:type="character" w:styleId="PageNumber">
    <w:name w:val="page number"/>
    <w:basedOn w:val="DefaultParagraphFont"/>
    <w:rsid w:val="00D03C5C"/>
    <w:rPr>
      <w:rFonts w:ascii="Arial" w:hAnsi="Arial"/>
      <w:b/>
      <w:sz w:val="16"/>
    </w:rPr>
  </w:style>
  <w:style w:type="paragraph" w:customStyle="1" w:styleId="Abbreviation">
    <w:name w:val="Abbreviation"/>
    <w:basedOn w:val="BodyText"/>
    <w:rsid w:val="00D03C5C"/>
    <w:pPr>
      <w:spacing w:before="120"/>
      <w:ind w:left="2381" w:hanging="2381"/>
      <w:jc w:val="left"/>
    </w:pPr>
  </w:style>
  <w:style w:type="paragraph" w:customStyle="1" w:styleId="Box">
    <w:name w:val="Box"/>
    <w:basedOn w:val="BodyText"/>
    <w:qFormat/>
    <w:rsid w:val="00D03C5C"/>
    <w:pPr>
      <w:keepNext/>
      <w:spacing w:before="120" w:line="280" w:lineRule="atLeast"/>
    </w:pPr>
    <w:rPr>
      <w:rFonts w:ascii="Arial" w:hAnsi="Arial"/>
      <w:sz w:val="22"/>
    </w:rPr>
  </w:style>
  <w:style w:type="paragraph" w:customStyle="1" w:styleId="BoxContinued">
    <w:name w:val="Box Continued"/>
    <w:basedOn w:val="BodyText"/>
    <w:next w:val="BodyText"/>
    <w:semiHidden/>
    <w:rsid w:val="00D03C5C"/>
    <w:pPr>
      <w:spacing w:before="180" w:line="220" w:lineRule="exact"/>
      <w:jc w:val="right"/>
    </w:pPr>
    <w:rPr>
      <w:rFonts w:ascii="Arial" w:hAnsi="Arial"/>
      <w:sz w:val="18"/>
    </w:rPr>
  </w:style>
  <w:style w:type="paragraph" w:customStyle="1" w:styleId="BoxHeading1">
    <w:name w:val="Box Heading 1"/>
    <w:basedOn w:val="BodyText"/>
    <w:next w:val="Box"/>
    <w:rsid w:val="00D03C5C"/>
    <w:pPr>
      <w:keepNext/>
      <w:spacing w:before="200" w:line="280" w:lineRule="atLeast"/>
    </w:pPr>
    <w:rPr>
      <w:rFonts w:ascii="Arial" w:hAnsi="Arial"/>
      <w:b/>
      <w:sz w:val="22"/>
    </w:rPr>
  </w:style>
  <w:style w:type="paragraph" w:customStyle="1" w:styleId="BoxHeading2">
    <w:name w:val="Box Heading 2"/>
    <w:basedOn w:val="BoxHeading1"/>
    <w:next w:val="Normal"/>
    <w:rsid w:val="00D03C5C"/>
    <w:rPr>
      <w:b w:val="0"/>
      <w:i/>
    </w:rPr>
  </w:style>
  <w:style w:type="paragraph" w:customStyle="1" w:styleId="BoxListBullet">
    <w:name w:val="Box List Bullet"/>
    <w:basedOn w:val="BodyText"/>
    <w:rsid w:val="00D03C5C"/>
    <w:pPr>
      <w:keepNext/>
      <w:numPr>
        <w:numId w:val="1"/>
      </w:numPr>
      <w:spacing w:before="60" w:line="280" w:lineRule="atLeast"/>
    </w:pPr>
    <w:rPr>
      <w:rFonts w:ascii="Arial" w:hAnsi="Arial"/>
      <w:sz w:val="22"/>
    </w:rPr>
  </w:style>
  <w:style w:type="paragraph" w:customStyle="1" w:styleId="BoxListBullet2">
    <w:name w:val="Box List Bullet 2"/>
    <w:basedOn w:val="BodyText"/>
    <w:rsid w:val="00D03C5C"/>
    <w:pPr>
      <w:keepNext/>
      <w:numPr>
        <w:numId w:val="2"/>
      </w:numPr>
      <w:spacing w:before="60" w:line="280" w:lineRule="atLeast"/>
    </w:pPr>
    <w:rPr>
      <w:rFonts w:ascii="Arial" w:hAnsi="Arial"/>
      <w:sz w:val="22"/>
    </w:rPr>
  </w:style>
  <w:style w:type="paragraph" w:customStyle="1" w:styleId="BoxListNumber">
    <w:name w:val="Box List Number"/>
    <w:basedOn w:val="BodyText"/>
    <w:rsid w:val="00D03C5C"/>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D03C5C"/>
    <w:pPr>
      <w:numPr>
        <w:ilvl w:val="1"/>
      </w:numPr>
    </w:pPr>
  </w:style>
  <w:style w:type="paragraph" w:customStyle="1" w:styleId="BoxQuote">
    <w:name w:val="Box Quote"/>
    <w:basedOn w:val="BodyText"/>
    <w:next w:val="Box"/>
    <w:rsid w:val="00D03C5C"/>
    <w:pPr>
      <w:keepNext/>
      <w:spacing w:before="60" w:line="260" w:lineRule="exact"/>
      <w:ind w:left="284"/>
    </w:pPr>
    <w:rPr>
      <w:rFonts w:ascii="Arial" w:hAnsi="Arial"/>
      <w:sz w:val="20"/>
    </w:rPr>
  </w:style>
  <w:style w:type="paragraph" w:customStyle="1" w:styleId="Note">
    <w:name w:val="Note"/>
    <w:basedOn w:val="BodyText"/>
    <w:next w:val="BodyText"/>
    <w:rsid w:val="00D03C5C"/>
    <w:pPr>
      <w:keepLines/>
      <w:spacing w:before="80" w:line="220" w:lineRule="exact"/>
    </w:pPr>
    <w:rPr>
      <w:rFonts w:ascii="Arial" w:hAnsi="Arial"/>
      <w:sz w:val="18"/>
    </w:rPr>
  </w:style>
  <w:style w:type="paragraph" w:customStyle="1" w:styleId="Source">
    <w:name w:val="Source"/>
    <w:basedOn w:val="Note"/>
    <w:next w:val="BodyText"/>
    <w:rsid w:val="00D03C5C"/>
    <w:pPr>
      <w:spacing w:after="120"/>
    </w:pPr>
  </w:style>
  <w:style w:type="paragraph" w:customStyle="1" w:styleId="BoxSource">
    <w:name w:val="Box Source"/>
    <w:basedOn w:val="Source"/>
    <w:next w:val="BodyText"/>
    <w:rsid w:val="00D03C5C"/>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D03C5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03C5C"/>
    <w:pPr>
      <w:spacing w:before="120" w:after="0"/>
      <w:ind w:left="1304" w:hanging="1304"/>
    </w:pPr>
    <w:rPr>
      <w:sz w:val="24"/>
    </w:rPr>
  </w:style>
  <w:style w:type="paragraph" w:customStyle="1" w:styleId="BoxSubtitle">
    <w:name w:val="Box Subtitle"/>
    <w:basedOn w:val="BoxTitle"/>
    <w:next w:val="Normal"/>
    <w:rsid w:val="00D03C5C"/>
    <w:pPr>
      <w:spacing w:after="80" w:line="200" w:lineRule="exact"/>
      <w:ind w:firstLine="0"/>
    </w:pPr>
    <w:rPr>
      <w:b w:val="0"/>
      <w:sz w:val="20"/>
    </w:rPr>
  </w:style>
  <w:style w:type="paragraph" w:customStyle="1" w:styleId="Chapter">
    <w:name w:val="Chapter"/>
    <w:basedOn w:val="Heading1"/>
    <w:next w:val="BodyText"/>
    <w:semiHidden/>
    <w:rsid w:val="00D03C5C"/>
    <w:pPr>
      <w:ind w:left="0" w:firstLine="0"/>
      <w:outlineLvl w:val="9"/>
    </w:pPr>
  </w:style>
  <w:style w:type="paragraph" w:customStyle="1" w:styleId="ChapterSummary">
    <w:name w:val="Chapter Summary"/>
    <w:basedOn w:val="BodyText"/>
    <w:rsid w:val="00D03C5C"/>
    <w:pPr>
      <w:ind w:left="907"/>
    </w:pPr>
    <w:rPr>
      <w:rFonts w:ascii="Arial" w:hAnsi="Arial"/>
      <w:b/>
      <w:sz w:val="22"/>
    </w:rPr>
  </w:style>
  <w:style w:type="character" w:styleId="CommentReference">
    <w:name w:val="annotation reference"/>
    <w:basedOn w:val="DefaultParagraphFont"/>
    <w:semiHidden/>
    <w:rsid w:val="00D03C5C"/>
    <w:rPr>
      <w:b/>
      <w:vanish/>
      <w:color w:val="FF00FF"/>
      <w:sz w:val="20"/>
    </w:rPr>
  </w:style>
  <w:style w:type="paragraph" w:styleId="CommentText">
    <w:name w:val="annotation text"/>
    <w:basedOn w:val="Normal"/>
    <w:semiHidden/>
    <w:rsid w:val="00D03C5C"/>
    <w:pPr>
      <w:spacing w:before="120" w:line="240" w:lineRule="atLeast"/>
      <w:ind w:left="567" w:hanging="567"/>
    </w:pPr>
    <w:rPr>
      <w:sz w:val="20"/>
    </w:rPr>
  </w:style>
  <w:style w:type="paragraph" w:customStyle="1" w:styleId="Continued">
    <w:name w:val="Continued"/>
    <w:basedOn w:val="BoxContinued"/>
    <w:next w:val="BodyText"/>
    <w:rsid w:val="00D03C5C"/>
  </w:style>
  <w:style w:type="character" w:customStyle="1" w:styleId="DocumentInfo">
    <w:name w:val="Document Info"/>
    <w:basedOn w:val="DefaultParagraphFont"/>
    <w:semiHidden/>
    <w:rsid w:val="00D03C5C"/>
    <w:rPr>
      <w:rFonts w:ascii="Arial" w:hAnsi="Arial"/>
      <w:sz w:val="14"/>
    </w:rPr>
  </w:style>
  <w:style w:type="character" w:customStyle="1" w:styleId="DraftingNote">
    <w:name w:val="Drafting Note"/>
    <w:basedOn w:val="DefaultParagraphFont"/>
    <w:rsid w:val="00D03C5C"/>
    <w:rPr>
      <w:b/>
      <w:color w:val="FF0000"/>
      <w:sz w:val="24"/>
      <w:u w:val="dotted"/>
    </w:rPr>
  </w:style>
  <w:style w:type="paragraph" w:customStyle="1" w:styleId="Figure">
    <w:name w:val="Figure"/>
    <w:basedOn w:val="BodyText"/>
    <w:rsid w:val="00D03C5C"/>
    <w:pPr>
      <w:keepNext/>
      <w:spacing w:before="120" w:after="120" w:line="240" w:lineRule="atLeast"/>
      <w:jc w:val="center"/>
    </w:pPr>
  </w:style>
  <w:style w:type="paragraph" w:customStyle="1" w:styleId="FigureTitle">
    <w:name w:val="Figure Title"/>
    <w:basedOn w:val="Caption"/>
    <w:next w:val="Subtitle"/>
    <w:rsid w:val="00D03C5C"/>
    <w:rPr>
      <w:sz w:val="24"/>
    </w:rPr>
  </w:style>
  <w:style w:type="paragraph" w:styleId="Subtitle">
    <w:name w:val="Subtitle"/>
    <w:basedOn w:val="Caption"/>
    <w:link w:val="SubtitleChar"/>
    <w:rsid w:val="00D03C5C"/>
    <w:pPr>
      <w:spacing w:before="0" w:line="200" w:lineRule="exact"/>
      <w:ind w:firstLine="0"/>
    </w:pPr>
    <w:rPr>
      <w:b w:val="0"/>
      <w:sz w:val="20"/>
    </w:rPr>
  </w:style>
  <w:style w:type="paragraph" w:customStyle="1" w:styleId="Finding">
    <w:name w:val="Finding"/>
    <w:basedOn w:val="BodyText"/>
    <w:rsid w:val="00D03C5C"/>
    <w:pPr>
      <w:keepLines/>
      <w:spacing w:before="180"/>
    </w:pPr>
    <w:rPr>
      <w:i/>
    </w:rPr>
  </w:style>
  <w:style w:type="paragraph" w:customStyle="1" w:styleId="FindingBullet">
    <w:name w:val="Finding Bullet"/>
    <w:basedOn w:val="Finding"/>
    <w:rsid w:val="00D03C5C"/>
    <w:pPr>
      <w:numPr>
        <w:numId w:val="3"/>
      </w:numPr>
      <w:spacing w:before="80"/>
    </w:pPr>
  </w:style>
  <w:style w:type="paragraph" w:customStyle="1" w:styleId="FindingNoTitle">
    <w:name w:val="Finding NoTitle"/>
    <w:basedOn w:val="Finding"/>
    <w:rsid w:val="00D03C5C"/>
    <w:pPr>
      <w:spacing w:before="240"/>
    </w:pPr>
  </w:style>
  <w:style w:type="paragraph" w:customStyle="1" w:styleId="RecTitle">
    <w:name w:val="Rec Title"/>
    <w:basedOn w:val="BodyText"/>
    <w:next w:val="Normal"/>
    <w:rsid w:val="00D03C5C"/>
    <w:pPr>
      <w:keepNext/>
      <w:keepLines/>
    </w:pPr>
    <w:rPr>
      <w:caps/>
      <w:sz w:val="20"/>
    </w:rPr>
  </w:style>
  <w:style w:type="paragraph" w:customStyle="1" w:styleId="FindingTitle">
    <w:name w:val="Finding Title"/>
    <w:basedOn w:val="RecTitle"/>
    <w:next w:val="Finding"/>
    <w:rsid w:val="00D03C5C"/>
    <w:pPr>
      <w:framePr w:wrap="notBeside" w:hAnchor="text"/>
    </w:pPr>
  </w:style>
  <w:style w:type="character" w:styleId="FootnoteReference">
    <w:name w:val="footnote reference"/>
    <w:basedOn w:val="DefaultParagraphFont"/>
    <w:semiHidden/>
    <w:rsid w:val="00D03C5C"/>
    <w:rPr>
      <w:rFonts w:ascii="Times New Roman" w:hAnsi="Times New Roman"/>
      <w:position w:val="6"/>
      <w:sz w:val="22"/>
      <w:vertAlign w:val="baseline"/>
    </w:rPr>
  </w:style>
  <w:style w:type="paragraph" w:styleId="FootnoteText">
    <w:name w:val="footnote text"/>
    <w:basedOn w:val="BodyText"/>
    <w:rsid w:val="00D03C5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03C5C"/>
    <w:pPr>
      <w:spacing w:before="360" w:after="120"/>
    </w:pPr>
    <w:rPr>
      <w:rFonts w:ascii="Arial" w:hAnsi="Arial"/>
      <w:sz w:val="24"/>
    </w:rPr>
  </w:style>
  <w:style w:type="paragraph" w:customStyle="1" w:styleId="Jurisdictioncommentsbodytext">
    <w:name w:val="Jurisdiction comments body text"/>
    <w:rsid w:val="00D03C5C"/>
    <w:pPr>
      <w:spacing w:after="140"/>
      <w:jc w:val="both"/>
    </w:pPr>
    <w:rPr>
      <w:rFonts w:ascii="Arial" w:hAnsi="Arial"/>
      <w:sz w:val="24"/>
      <w:lang w:eastAsia="en-US"/>
    </w:rPr>
  </w:style>
  <w:style w:type="paragraph" w:customStyle="1" w:styleId="Jurisdictioncommentsheading">
    <w:name w:val="Jurisdiction comments heading"/>
    <w:rsid w:val="00D03C5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03C5C"/>
    <w:pPr>
      <w:numPr>
        <w:numId w:val="4"/>
      </w:numPr>
      <w:spacing w:after="140"/>
      <w:jc w:val="both"/>
    </w:pPr>
    <w:rPr>
      <w:rFonts w:ascii="Arial" w:hAnsi="Arial"/>
      <w:sz w:val="24"/>
      <w:lang w:eastAsia="en-US"/>
    </w:rPr>
  </w:style>
  <w:style w:type="paragraph" w:styleId="ListBullet">
    <w:name w:val="List Bullet"/>
    <w:basedOn w:val="BodyText"/>
    <w:rsid w:val="00D03C5C"/>
    <w:pPr>
      <w:numPr>
        <w:numId w:val="6"/>
      </w:numPr>
      <w:spacing w:before="120"/>
    </w:pPr>
  </w:style>
  <w:style w:type="paragraph" w:styleId="ListBullet2">
    <w:name w:val="List Bullet 2"/>
    <w:basedOn w:val="BodyText"/>
    <w:rsid w:val="00D03C5C"/>
    <w:pPr>
      <w:numPr>
        <w:numId w:val="8"/>
      </w:numPr>
      <w:spacing w:before="120"/>
    </w:pPr>
  </w:style>
  <w:style w:type="paragraph" w:styleId="ListBullet3">
    <w:name w:val="List Bullet 3"/>
    <w:basedOn w:val="BodyText"/>
    <w:rsid w:val="00D03C5C"/>
    <w:pPr>
      <w:numPr>
        <w:numId w:val="10"/>
      </w:numPr>
      <w:spacing w:before="120"/>
    </w:pPr>
  </w:style>
  <w:style w:type="paragraph" w:styleId="ListNumber">
    <w:name w:val="List Number"/>
    <w:basedOn w:val="BodyText"/>
    <w:rsid w:val="00D03C5C"/>
    <w:pPr>
      <w:numPr>
        <w:numId w:val="32"/>
      </w:numPr>
      <w:spacing w:before="120"/>
    </w:pPr>
  </w:style>
  <w:style w:type="paragraph" w:styleId="ListNumber2">
    <w:name w:val="List Number 2"/>
    <w:basedOn w:val="ListNumber"/>
    <w:rsid w:val="00D03C5C"/>
    <w:pPr>
      <w:numPr>
        <w:ilvl w:val="1"/>
      </w:numPr>
    </w:pPr>
  </w:style>
  <w:style w:type="paragraph" w:styleId="ListNumber3">
    <w:name w:val="List Number 3"/>
    <w:basedOn w:val="ListNumber2"/>
    <w:rsid w:val="00D03C5C"/>
    <w:pPr>
      <w:numPr>
        <w:ilvl w:val="2"/>
      </w:numPr>
    </w:pPr>
  </w:style>
  <w:style w:type="character" w:customStyle="1" w:styleId="NoteLabel">
    <w:name w:val="Note Label"/>
    <w:basedOn w:val="DefaultParagraphFont"/>
    <w:rsid w:val="00D03C5C"/>
    <w:rPr>
      <w:rFonts w:ascii="Arial" w:hAnsi="Arial"/>
      <w:b/>
      <w:position w:val="6"/>
      <w:sz w:val="18"/>
    </w:rPr>
  </w:style>
  <w:style w:type="paragraph" w:customStyle="1" w:styleId="PartDivider">
    <w:name w:val="Part Divider"/>
    <w:basedOn w:val="BodyText"/>
    <w:next w:val="BodyText"/>
    <w:semiHidden/>
    <w:rsid w:val="00D03C5C"/>
    <w:pPr>
      <w:spacing w:before="0" w:line="40" w:lineRule="exact"/>
      <w:jc w:val="right"/>
    </w:pPr>
    <w:rPr>
      <w:smallCaps/>
      <w:sz w:val="16"/>
    </w:rPr>
  </w:style>
  <w:style w:type="paragraph" w:customStyle="1" w:styleId="PartNumber">
    <w:name w:val="Part Number"/>
    <w:basedOn w:val="BodyText"/>
    <w:next w:val="BodyText"/>
    <w:semiHidden/>
    <w:rsid w:val="00D03C5C"/>
    <w:pPr>
      <w:spacing w:before="4000" w:line="320" w:lineRule="exact"/>
      <w:ind w:left="6634"/>
      <w:jc w:val="right"/>
    </w:pPr>
    <w:rPr>
      <w:smallCaps/>
      <w:spacing w:val="60"/>
      <w:sz w:val="32"/>
    </w:rPr>
  </w:style>
  <w:style w:type="paragraph" w:customStyle="1" w:styleId="PartTitle">
    <w:name w:val="Part Title"/>
    <w:basedOn w:val="BodyText"/>
    <w:semiHidden/>
    <w:rsid w:val="00D03C5C"/>
    <w:pPr>
      <w:spacing w:before="160" w:after="1360" w:line="520" w:lineRule="exact"/>
      <w:ind w:right="2381"/>
      <w:jc w:val="right"/>
    </w:pPr>
    <w:rPr>
      <w:smallCaps/>
      <w:sz w:val="52"/>
    </w:rPr>
  </w:style>
  <w:style w:type="paragraph" w:styleId="Quote">
    <w:name w:val="Quote"/>
    <w:basedOn w:val="BodyText"/>
    <w:next w:val="BodyText"/>
    <w:qFormat/>
    <w:rsid w:val="00D03C5C"/>
    <w:pPr>
      <w:spacing w:before="120" w:line="280" w:lineRule="exact"/>
      <w:ind w:left="340"/>
    </w:pPr>
    <w:rPr>
      <w:sz w:val="24"/>
    </w:rPr>
  </w:style>
  <w:style w:type="paragraph" w:customStyle="1" w:styleId="QuoteBullet">
    <w:name w:val="Quote Bullet"/>
    <w:basedOn w:val="Quote"/>
    <w:rsid w:val="00D03C5C"/>
    <w:pPr>
      <w:numPr>
        <w:numId w:val="14"/>
      </w:numPr>
    </w:pPr>
  </w:style>
  <w:style w:type="paragraph" w:customStyle="1" w:styleId="Rec">
    <w:name w:val="Rec"/>
    <w:basedOn w:val="BodyText"/>
    <w:rsid w:val="00D03C5C"/>
    <w:pPr>
      <w:keepLines/>
      <w:spacing w:before="180"/>
    </w:pPr>
    <w:rPr>
      <w:b/>
      <w:i/>
    </w:rPr>
  </w:style>
  <w:style w:type="paragraph" w:customStyle="1" w:styleId="RecBullet">
    <w:name w:val="Rec Bullet"/>
    <w:basedOn w:val="Rec"/>
    <w:rsid w:val="00D03C5C"/>
    <w:pPr>
      <w:numPr>
        <w:numId w:val="15"/>
      </w:numPr>
      <w:spacing w:before="80"/>
    </w:pPr>
  </w:style>
  <w:style w:type="paragraph" w:customStyle="1" w:styleId="RecB">
    <w:name w:val="RecB"/>
    <w:basedOn w:val="Normal"/>
    <w:rsid w:val="00D03C5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03C5C"/>
    <w:pPr>
      <w:numPr>
        <w:numId w:val="16"/>
      </w:numPr>
      <w:spacing w:before="80"/>
    </w:pPr>
  </w:style>
  <w:style w:type="paragraph" w:customStyle="1" w:styleId="RecBNoTitle">
    <w:name w:val="RecB NoTitle"/>
    <w:basedOn w:val="RecB"/>
    <w:rsid w:val="00D03C5C"/>
    <w:pPr>
      <w:spacing w:before="240"/>
    </w:pPr>
  </w:style>
  <w:style w:type="paragraph" w:customStyle="1" w:styleId="Reference">
    <w:name w:val="Reference"/>
    <w:basedOn w:val="BodyText"/>
    <w:rsid w:val="00D03C5C"/>
    <w:pPr>
      <w:spacing w:before="120"/>
      <w:ind w:left="340" w:hanging="340"/>
    </w:pPr>
  </w:style>
  <w:style w:type="paragraph" w:customStyle="1" w:styleId="SequenceInfo">
    <w:name w:val="Sequence Info"/>
    <w:basedOn w:val="BodyText"/>
    <w:semiHidden/>
    <w:rsid w:val="00D03C5C"/>
    <w:rPr>
      <w:vanish/>
      <w:sz w:val="16"/>
    </w:rPr>
  </w:style>
  <w:style w:type="paragraph" w:customStyle="1" w:styleId="SideNote">
    <w:name w:val="Side Note"/>
    <w:basedOn w:val="BodyText"/>
    <w:next w:val="BodyText"/>
    <w:semiHidden/>
    <w:rsid w:val="00D03C5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03C5C"/>
    <w:pPr>
      <w:framePr w:wrap="around"/>
      <w:numPr>
        <w:numId w:val="17"/>
      </w:numPr>
      <w:tabs>
        <w:tab w:val="left" w:pos="227"/>
      </w:tabs>
    </w:pPr>
  </w:style>
  <w:style w:type="paragraph" w:customStyle="1" w:styleId="SideNoteGraphic">
    <w:name w:val="Side Note Graphic"/>
    <w:basedOn w:val="SideNote"/>
    <w:next w:val="BodyText"/>
    <w:semiHidden/>
    <w:rsid w:val="00D03C5C"/>
    <w:pPr>
      <w:framePr w:wrap="around"/>
    </w:pPr>
  </w:style>
  <w:style w:type="paragraph" w:customStyle="1" w:styleId="TableBodyText">
    <w:name w:val="Table Body Text"/>
    <w:basedOn w:val="BodyText"/>
    <w:rsid w:val="00D03C5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03C5C"/>
    <w:pPr>
      <w:numPr>
        <w:numId w:val="18"/>
      </w:numPr>
      <w:jc w:val="left"/>
    </w:pPr>
  </w:style>
  <w:style w:type="paragraph" w:customStyle="1" w:styleId="TableColumnHeading">
    <w:name w:val="Table Column Heading"/>
    <w:basedOn w:val="TableBodyText"/>
    <w:rsid w:val="00D03C5C"/>
    <w:pPr>
      <w:spacing w:before="80" w:after="80"/>
    </w:pPr>
    <w:rPr>
      <w:i/>
    </w:rPr>
  </w:style>
  <w:style w:type="paragraph" w:styleId="TOC2">
    <w:name w:val="toc 2"/>
    <w:basedOn w:val="BodyText"/>
    <w:semiHidden/>
    <w:rsid w:val="00D03C5C"/>
    <w:pPr>
      <w:tabs>
        <w:tab w:val="right" w:pos="8789"/>
      </w:tabs>
      <w:ind w:left="510" w:right="851" w:hanging="510"/>
      <w:jc w:val="left"/>
    </w:pPr>
    <w:rPr>
      <w:b/>
    </w:rPr>
  </w:style>
  <w:style w:type="paragraph" w:styleId="TOC3">
    <w:name w:val="toc 3"/>
    <w:basedOn w:val="TOC2"/>
    <w:semiHidden/>
    <w:rsid w:val="00D03C5C"/>
    <w:pPr>
      <w:spacing w:before="60"/>
      <w:ind w:left="1190" w:hanging="680"/>
    </w:pPr>
    <w:rPr>
      <w:b w:val="0"/>
    </w:rPr>
  </w:style>
  <w:style w:type="paragraph" w:styleId="TableofFigures">
    <w:name w:val="table of figures"/>
    <w:basedOn w:val="TOC3"/>
    <w:next w:val="BodyText"/>
    <w:semiHidden/>
    <w:rsid w:val="00D03C5C"/>
    <w:pPr>
      <w:ind w:left="737" w:hanging="737"/>
    </w:pPr>
  </w:style>
  <w:style w:type="paragraph" w:customStyle="1" w:styleId="TableTitle">
    <w:name w:val="Table Title"/>
    <w:basedOn w:val="Caption"/>
    <w:next w:val="Subtitle"/>
    <w:rsid w:val="00D03C5C"/>
    <w:rPr>
      <w:sz w:val="24"/>
    </w:rPr>
  </w:style>
  <w:style w:type="paragraph" w:customStyle="1" w:styleId="TableUnitsRow">
    <w:name w:val="Table Units Row"/>
    <w:basedOn w:val="TableBodyText"/>
    <w:rsid w:val="00D03C5C"/>
    <w:pPr>
      <w:spacing w:before="80" w:after="80"/>
    </w:pPr>
  </w:style>
  <w:style w:type="paragraph" w:styleId="TOC1">
    <w:name w:val="toc 1"/>
    <w:basedOn w:val="Normal"/>
    <w:next w:val="TOC2"/>
    <w:semiHidden/>
    <w:rsid w:val="00D03C5C"/>
    <w:pPr>
      <w:tabs>
        <w:tab w:val="right" w:pos="8789"/>
      </w:tabs>
      <w:spacing w:before="480" w:after="60" w:line="320" w:lineRule="exact"/>
      <w:ind w:left="1191" w:right="851" w:hanging="1191"/>
    </w:pPr>
    <w:rPr>
      <w:b/>
      <w:caps/>
    </w:rPr>
  </w:style>
  <w:style w:type="paragraph" w:styleId="TOC4">
    <w:name w:val="toc 4"/>
    <w:basedOn w:val="TOC3"/>
    <w:semiHidden/>
    <w:rsid w:val="00D03C5C"/>
    <w:pPr>
      <w:ind w:left="1191" w:firstLine="0"/>
    </w:pPr>
  </w:style>
  <w:style w:type="paragraph" w:styleId="BalloonText">
    <w:name w:val="Balloon Text"/>
    <w:basedOn w:val="Normal"/>
    <w:link w:val="BalloonTextChar"/>
    <w:rsid w:val="00D03C5C"/>
    <w:rPr>
      <w:rFonts w:ascii="Tahoma" w:hAnsi="Tahoma" w:cs="Tahoma"/>
      <w:sz w:val="16"/>
      <w:szCs w:val="16"/>
    </w:rPr>
  </w:style>
  <w:style w:type="paragraph" w:styleId="CommentSubject">
    <w:name w:val="annotation subject"/>
    <w:basedOn w:val="CommentText"/>
    <w:next w:val="CommentText"/>
    <w:semiHidden/>
    <w:rsid w:val="008A1818"/>
    <w:pPr>
      <w:spacing w:before="0" w:line="240" w:lineRule="auto"/>
      <w:ind w:left="0" w:firstLine="0"/>
    </w:pPr>
    <w:rPr>
      <w:b/>
      <w:bCs/>
      <w:szCs w:val="20"/>
    </w:rPr>
  </w:style>
  <w:style w:type="character" w:customStyle="1" w:styleId="BodyTextChar">
    <w:name w:val="Body Text Char"/>
    <w:basedOn w:val="DefaultParagraphFont"/>
    <w:link w:val="BodyText"/>
    <w:rsid w:val="000D7838"/>
    <w:rPr>
      <w:sz w:val="26"/>
    </w:rPr>
  </w:style>
  <w:style w:type="paragraph" w:customStyle="1" w:styleId="BoxSpaceAbove">
    <w:name w:val="Box Space Above"/>
    <w:basedOn w:val="BodyText"/>
    <w:rsid w:val="00D03C5C"/>
    <w:pPr>
      <w:keepNext/>
      <w:spacing w:before="360" w:line="80" w:lineRule="exact"/>
      <w:jc w:val="left"/>
    </w:pPr>
  </w:style>
  <w:style w:type="paragraph" w:customStyle="1" w:styleId="RecBBullet2">
    <w:name w:val="RecB Bullet 2"/>
    <w:basedOn w:val="ListBullet2"/>
    <w:semiHidden/>
    <w:rsid w:val="00D03C5C"/>
    <w:pPr>
      <w:pBdr>
        <w:left w:val="single" w:sz="24" w:space="29" w:color="C0C0C0"/>
      </w:pBdr>
    </w:pPr>
    <w:rPr>
      <w:b/>
      <w:i/>
    </w:rPr>
  </w:style>
  <w:style w:type="character" w:customStyle="1" w:styleId="BalloonTextChar">
    <w:name w:val="Balloon Text Char"/>
    <w:basedOn w:val="DefaultParagraphFont"/>
    <w:link w:val="BalloonText"/>
    <w:rsid w:val="00D03C5C"/>
    <w:rPr>
      <w:rFonts w:ascii="Tahoma" w:hAnsi="Tahoma" w:cs="Tahoma"/>
      <w:sz w:val="16"/>
      <w:szCs w:val="16"/>
    </w:rPr>
  </w:style>
  <w:style w:type="character" w:customStyle="1" w:styleId="SubtitleChar">
    <w:name w:val="Subtitle Char"/>
    <w:basedOn w:val="DefaultParagraphFont"/>
    <w:link w:val="Subtitle"/>
    <w:rsid w:val="00D03C5C"/>
    <w:rPr>
      <w:rFonts w:ascii="Arial" w:hAnsi="Arial"/>
      <w:szCs w:val="24"/>
    </w:rPr>
  </w:style>
  <w:style w:type="paragraph" w:customStyle="1" w:styleId="BoxListBullet3">
    <w:name w:val="Box List Bullet 3"/>
    <w:basedOn w:val="ListBullet3"/>
    <w:rsid w:val="00D03C5C"/>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03C5C"/>
    <w:rPr>
      <w:i/>
      <w:iCs/>
    </w:rPr>
  </w:style>
  <w:style w:type="paragraph" w:customStyle="1" w:styleId="BoxQuoteBullet">
    <w:name w:val="Box Quote Bullet"/>
    <w:basedOn w:val="BoxQuote"/>
    <w:next w:val="Box"/>
    <w:rsid w:val="00D03C5C"/>
    <w:pPr>
      <w:numPr>
        <w:numId w:val="47"/>
      </w:numPr>
      <w:ind w:left="568" w:hanging="284"/>
    </w:pPr>
  </w:style>
  <w:style w:type="paragraph" w:customStyle="1" w:styleId="InformationRequestBullet">
    <w:name w:val="Information Request Bullet"/>
    <w:basedOn w:val="ListBullet"/>
    <w:next w:val="BodyText"/>
    <w:rsid w:val="00D03C5C"/>
    <w:pPr>
      <w:numPr>
        <w:numId w:val="48"/>
      </w:numPr>
      <w:ind w:left="340" w:hanging="340"/>
    </w:pPr>
    <w:rPr>
      <w:rFonts w:ascii="Arial" w:hAnsi="Arial"/>
      <w:i/>
      <w:sz w:val="24"/>
    </w:rPr>
  </w:style>
  <w:style w:type="paragraph" w:customStyle="1" w:styleId="BoxSpaceBelow">
    <w:name w:val="Box Space Below"/>
    <w:basedOn w:val="Box"/>
    <w:rsid w:val="00D03C5C"/>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0481">
      <w:bodyDiv w:val="1"/>
      <w:marLeft w:val="0"/>
      <w:marRight w:val="0"/>
      <w:marTop w:val="0"/>
      <w:marBottom w:val="0"/>
      <w:divBdr>
        <w:top w:val="none" w:sz="0" w:space="0" w:color="auto"/>
        <w:left w:val="none" w:sz="0" w:space="0" w:color="auto"/>
        <w:bottom w:val="none" w:sz="0" w:space="0" w:color="auto"/>
        <w:right w:val="none" w:sz="0" w:space="0" w:color="auto"/>
      </w:divBdr>
      <w:divsChild>
        <w:div w:id="519318418">
          <w:marLeft w:val="0"/>
          <w:marRight w:val="0"/>
          <w:marTop w:val="0"/>
          <w:marBottom w:val="0"/>
          <w:divBdr>
            <w:top w:val="none" w:sz="0" w:space="0" w:color="auto"/>
            <w:left w:val="none" w:sz="0" w:space="0" w:color="auto"/>
            <w:bottom w:val="none" w:sz="0" w:space="0" w:color="auto"/>
            <w:right w:val="none" w:sz="0" w:space="0" w:color="auto"/>
          </w:divBdr>
          <w:divsChild>
            <w:div w:id="1415277997">
              <w:marLeft w:val="0"/>
              <w:marRight w:val="0"/>
              <w:marTop w:val="0"/>
              <w:marBottom w:val="0"/>
              <w:divBdr>
                <w:top w:val="none" w:sz="0" w:space="0" w:color="auto"/>
                <w:left w:val="none" w:sz="0" w:space="0" w:color="auto"/>
                <w:bottom w:val="none" w:sz="0" w:space="0" w:color="auto"/>
                <w:right w:val="none" w:sz="0" w:space="0" w:color="auto"/>
              </w:divBdr>
              <w:divsChild>
                <w:div w:id="379983205">
                  <w:marLeft w:val="0"/>
                  <w:marRight w:val="0"/>
                  <w:marTop w:val="0"/>
                  <w:marBottom w:val="0"/>
                  <w:divBdr>
                    <w:top w:val="none" w:sz="0" w:space="0" w:color="auto"/>
                    <w:left w:val="none" w:sz="0" w:space="0" w:color="auto"/>
                    <w:bottom w:val="none" w:sz="0" w:space="0" w:color="auto"/>
                    <w:right w:val="none" w:sz="0" w:space="0" w:color="auto"/>
                  </w:divBdr>
                  <w:divsChild>
                    <w:div w:id="709458306">
                      <w:marLeft w:val="0"/>
                      <w:marRight w:val="0"/>
                      <w:marTop w:val="0"/>
                      <w:marBottom w:val="0"/>
                      <w:divBdr>
                        <w:top w:val="none" w:sz="0" w:space="0" w:color="auto"/>
                        <w:left w:val="none" w:sz="0" w:space="0" w:color="auto"/>
                        <w:bottom w:val="none" w:sz="0" w:space="0" w:color="auto"/>
                        <w:right w:val="none" w:sz="0" w:space="0" w:color="auto"/>
                      </w:divBdr>
                      <w:divsChild>
                        <w:div w:id="2007247813">
                          <w:marLeft w:val="0"/>
                          <w:marRight w:val="0"/>
                          <w:marTop w:val="0"/>
                          <w:marBottom w:val="0"/>
                          <w:divBdr>
                            <w:top w:val="none" w:sz="0" w:space="0" w:color="auto"/>
                            <w:left w:val="none" w:sz="0" w:space="0" w:color="auto"/>
                            <w:bottom w:val="none" w:sz="0" w:space="0" w:color="auto"/>
                            <w:right w:val="none" w:sz="0" w:space="0" w:color="auto"/>
                          </w:divBdr>
                          <w:divsChild>
                            <w:div w:id="291444667">
                              <w:marLeft w:val="0"/>
                              <w:marRight w:val="0"/>
                              <w:marTop w:val="0"/>
                              <w:marBottom w:val="0"/>
                              <w:divBdr>
                                <w:top w:val="none" w:sz="0" w:space="0" w:color="auto"/>
                                <w:left w:val="none" w:sz="0" w:space="0" w:color="auto"/>
                                <w:bottom w:val="none" w:sz="0" w:space="0" w:color="auto"/>
                                <w:right w:val="none" w:sz="0" w:space="0" w:color="auto"/>
                              </w:divBdr>
                              <w:divsChild>
                                <w:div w:id="267927674">
                                  <w:marLeft w:val="0"/>
                                  <w:marRight w:val="0"/>
                                  <w:marTop w:val="0"/>
                                  <w:marBottom w:val="0"/>
                                  <w:divBdr>
                                    <w:top w:val="none" w:sz="0" w:space="0" w:color="auto"/>
                                    <w:left w:val="none" w:sz="0" w:space="0" w:color="auto"/>
                                    <w:bottom w:val="none" w:sz="0" w:space="0" w:color="auto"/>
                                    <w:right w:val="none" w:sz="0" w:space="0" w:color="auto"/>
                                  </w:divBdr>
                                  <w:divsChild>
                                    <w:div w:id="1586959515">
                                      <w:marLeft w:val="840"/>
                                      <w:marRight w:val="0"/>
                                      <w:marTop w:val="0"/>
                                      <w:marBottom w:val="0"/>
                                      <w:divBdr>
                                        <w:top w:val="none" w:sz="0" w:space="0" w:color="auto"/>
                                        <w:left w:val="none" w:sz="0" w:space="0" w:color="auto"/>
                                        <w:bottom w:val="none" w:sz="0" w:space="0" w:color="auto"/>
                                        <w:right w:val="none" w:sz="0" w:space="0" w:color="auto"/>
                                      </w:divBdr>
                                      <w:divsChild>
                                        <w:div w:id="1083382688">
                                          <w:marLeft w:val="0"/>
                                          <w:marRight w:val="0"/>
                                          <w:marTop w:val="0"/>
                                          <w:marBottom w:val="0"/>
                                          <w:divBdr>
                                            <w:top w:val="none" w:sz="0" w:space="0" w:color="auto"/>
                                            <w:left w:val="none" w:sz="0" w:space="0" w:color="auto"/>
                                            <w:bottom w:val="none" w:sz="0" w:space="0" w:color="auto"/>
                                            <w:right w:val="none" w:sz="0" w:space="0" w:color="auto"/>
                                          </w:divBdr>
                                          <w:divsChild>
                                            <w:div w:id="104423936">
                                              <w:marLeft w:val="0"/>
                                              <w:marRight w:val="0"/>
                                              <w:marTop w:val="81"/>
                                              <w:marBottom w:val="81"/>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7</TotalTime>
  <Pages>18</Pages>
  <Words>6871</Words>
  <Characters>37524</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The 'human capital agenda'</vt:lpstr>
    </vt:vector>
  </TitlesOfParts>
  <Company>Productivity Commission</Company>
  <LinksUpToDate>false</LinksUpToDate>
  <CharactersWithSpaces>44307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'human capital agenda'</dc:title>
  <dc:subject>advancing the reform agenda</dc:subject>
  <dc:creator>Gary Banks - Chairman - Productivity Commission</dc:creator>
  <cp:keywords/>
  <dc:description>1.</dc:description>
  <cp:lastModifiedBy>Cross, Michelle</cp:lastModifiedBy>
  <cp:revision>5</cp:revision>
  <cp:lastPrinted>2012-11-13T00:41:00Z</cp:lastPrinted>
  <dcterms:created xsi:type="dcterms:W3CDTF">2012-11-12T20:28:00Z</dcterms:created>
  <dcterms:modified xsi:type="dcterms:W3CDTF">2012-11-13T00:41:00Z</dcterms:modified>
</cp:coreProperties>
</file>